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7786AF75" w14:textId="77777777" w:rsidTr="00060C0C">
        <w:trPr>
          <w:trHeight w:hRule="exact" w:val="2948"/>
        </w:trPr>
        <w:tc>
          <w:tcPr>
            <w:tcW w:w="11185" w:type="dxa"/>
            <w:shd w:val="clear" w:color="auto" w:fill="83D0F5"/>
            <w:vAlign w:val="center"/>
          </w:tcPr>
          <w:p w14:paraId="42169609" w14:textId="77777777" w:rsidR="00974E99" w:rsidRPr="00405755" w:rsidRDefault="00974E99" w:rsidP="00564664">
            <w:pPr>
              <w:pStyle w:val="Documenttype"/>
            </w:pPr>
            <w:bookmarkStart w:id="0" w:name="_GoBack"/>
            <w:bookmarkEnd w:id="0"/>
            <w:r w:rsidRPr="00405755">
              <w:t xml:space="preserve">IALA </w:t>
            </w:r>
            <w:r w:rsidR="00F905E1" w:rsidRPr="00405755">
              <w:t>R</w:t>
            </w:r>
            <w:r w:rsidR="00456EE9" w:rsidRPr="00405755">
              <w:t>ECOMMENDATI</w:t>
            </w:r>
            <w:r w:rsidR="00F905E1" w:rsidRPr="00405755">
              <w:t>ON</w:t>
            </w:r>
          </w:p>
        </w:tc>
      </w:tr>
    </w:tbl>
    <w:p w14:paraId="050613B1" w14:textId="77777777" w:rsidR="008972C3" w:rsidRPr="00405755" w:rsidRDefault="008972C3" w:rsidP="003274DB"/>
    <w:p w14:paraId="552E2E43" w14:textId="77777777" w:rsidR="00D74AE1" w:rsidRPr="00405755" w:rsidRDefault="00D74AE1" w:rsidP="003274DB"/>
    <w:p w14:paraId="67B1ACAF" w14:textId="77777777" w:rsidR="00111E0A" w:rsidRPr="00405755" w:rsidRDefault="00111E0A" w:rsidP="00111E0A">
      <w:pPr>
        <w:pStyle w:val="Documentnumber"/>
      </w:pPr>
      <w:r w:rsidRPr="00405755">
        <w:t>Document referenc</w:t>
      </w:r>
      <w:commentRangeStart w:id="1"/>
      <w:r w:rsidRPr="00405755">
        <w:t>e</w:t>
      </w:r>
      <w:commentRangeEnd w:id="1"/>
      <w:r w:rsidRPr="00405755">
        <w:rPr>
          <w:rStyle w:val="CommentReference"/>
          <w:caps w:val="0"/>
          <w:color w:val="auto"/>
        </w:rPr>
        <w:commentReference w:id="1"/>
      </w:r>
    </w:p>
    <w:p w14:paraId="263AA871" w14:textId="77777777" w:rsidR="00111E0A" w:rsidRPr="00405755" w:rsidRDefault="00111E0A" w:rsidP="003274DB"/>
    <w:p w14:paraId="335CBBFC" w14:textId="77777777" w:rsidR="00776004" w:rsidRPr="00405755" w:rsidRDefault="00781E9D" w:rsidP="00564664">
      <w:pPr>
        <w:pStyle w:val="Documentname"/>
      </w:pPr>
      <w:r>
        <w:t>Marking of drifting wreckage</w:t>
      </w:r>
    </w:p>
    <w:p w14:paraId="07A49096" w14:textId="77777777" w:rsidR="00D74AE1" w:rsidRPr="00405755" w:rsidRDefault="00D74AE1" w:rsidP="00D74AE1"/>
    <w:p w14:paraId="4F4B7C65" w14:textId="77777777" w:rsidR="006A48A6" w:rsidRPr="00405755" w:rsidRDefault="006A48A6" w:rsidP="00D74AE1"/>
    <w:p w14:paraId="1DF0077C" w14:textId="77777777" w:rsidR="005378B8" w:rsidRPr="00405755" w:rsidRDefault="005378B8" w:rsidP="00D74AE1"/>
    <w:p w14:paraId="1C5BDCE4" w14:textId="77777777" w:rsidR="005378B8" w:rsidRPr="00405755" w:rsidRDefault="005378B8" w:rsidP="00D74AE1"/>
    <w:p w14:paraId="0B35DD30" w14:textId="77777777" w:rsidR="005378B8" w:rsidRPr="00405755" w:rsidRDefault="005378B8" w:rsidP="00D74AE1"/>
    <w:p w14:paraId="2C73436B" w14:textId="77777777" w:rsidR="005378B8" w:rsidRPr="00405755" w:rsidRDefault="005378B8" w:rsidP="00D74AE1"/>
    <w:p w14:paraId="5CEE3690" w14:textId="77777777" w:rsidR="005378B8" w:rsidRPr="00405755" w:rsidRDefault="005378B8" w:rsidP="00D74AE1"/>
    <w:p w14:paraId="39B01239" w14:textId="77777777" w:rsidR="005378B8" w:rsidRPr="00405755" w:rsidRDefault="005378B8" w:rsidP="00D74AE1"/>
    <w:p w14:paraId="32B7DB5E" w14:textId="77777777" w:rsidR="005378B8" w:rsidRPr="00405755" w:rsidRDefault="005378B8" w:rsidP="00D74AE1"/>
    <w:p w14:paraId="526763A3" w14:textId="77777777" w:rsidR="005378B8" w:rsidRPr="00405755" w:rsidRDefault="005378B8" w:rsidP="00D74AE1"/>
    <w:p w14:paraId="636650C9" w14:textId="77777777" w:rsidR="005378B8" w:rsidRPr="00405755" w:rsidRDefault="005378B8" w:rsidP="00D74AE1"/>
    <w:p w14:paraId="6736106D" w14:textId="77777777" w:rsidR="005378B8" w:rsidRPr="00405755" w:rsidRDefault="005378B8" w:rsidP="00D74AE1"/>
    <w:p w14:paraId="20210489" w14:textId="77777777" w:rsidR="005378B8" w:rsidRPr="00405755" w:rsidRDefault="005378B8" w:rsidP="00D74AE1"/>
    <w:p w14:paraId="2DB7B491" w14:textId="77777777" w:rsidR="005378B8" w:rsidRPr="00405755" w:rsidRDefault="005378B8" w:rsidP="00D74AE1"/>
    <w:p w14:paraId="7B96EC60" w14:textId="77777777" w:rsidR="005378B8" w:rsidRPr="00405755" w:rsidRDefault="005378B8" w:rsidP="00D74AE1"/>
    <w:p w14:paraId="67F70693" w14:textId="77777777" w:rsidR="005378B8" w:rsidRPr="00405755" w:rsidRDefault="005378B8" w:rsidP="00D74AE1"/>
    <w:p w14:paraId="0AC41E3B" w14:textId="77777777" w:rsidR="005378B8" w:rsidRPr="00405755" w:rsidRDefault="005378B8" w:rsidP="00D74AE1"/>
    <w:p w14:paraId="20C87555" w14:textId="77777777" w:rsidR="005378B8" w:rsidRPr="00405755" w:rsidRDefault="005378B8" w:rsidP="00D74AE1"/>
    <w:p w14:paraId="454A04B0" w14:textId="77777777" w:rsidR="005378B8" w:rsidRPr="00405755" w:rsidRDefault="005378B8" w:rsidP="00D74AE1"/>
    <w:p w14:paraId="43A2A05D" w14:textId="77777777" w:rsidR="005378B8" w:rsidRPr="00405755" w:rsidRDefault="005378B8" w:rsidP="00D74AE1"/>
    <w:p w14:paraId="50EEF41D" w14:textId="77777777" w:rsidR="005378B8" w:rsidRPr="00405755" w:rsidRDefault="005378B8" w:rsidP="00D74AE1"/>
    <w:p w14:paraId="7A17DEB0" w14:textId="77777777" w:rsidR="005378B8" w:rsidRPr="00405755" w:rsidRDefault="005378B8" w:rsidP="00D74AE1"/>
    <w:p w14:paraId="00C70432" w14:textId="77777777" w:rsidR="005378B8" w:rsidRPr="00405755" w:rsidRDefault="005378B8" w:rsidP="00D74AE1"/>
    <w:p w14:paraId="6DF8A82F" w14:textId="77777777" w:rsidR="005378B8" w:rsidRPr="00405755" w:rsidRDefault="005378B8" w:rsidP="00D74AE1"/>
    <w:p w14:paraId="775911DA" w14:textId="77777777" w:rsidR="005378B8" w:rsidRPr="00405755" w:rsidRDefault="005378B8" w:rsidP="00D74AE1"/>
    <w:p w14:paraId="2F0ECA76" w14:textId="77777777" w:rsidR="005378B8" w:rsidRPr="00405755" w:rsidRDefault="005378B8" w:rsidP="00D74AE1"/>
    <w:p w14:paraId="6579EADB" w14:textId="77777777" w:rsidR="005378B8" w:rsidRPr="00405755" w:rsidRDefault="005378B8" w:rsidP="005378B8">
      <w:pPr>
        <w:pStyle w:val="Editionnumber"/>
      </w:pPr>
      <w:r w:rsidRPr="00405755">
        <w:t xml:space="preserve">Edition </w:t>
      </w:r>
      <w:commentRangeStart w:id="2"/>
      <w:r w:rsidRPr="00405755">
        <w:t>1.0</w:t>
      </w:r>
      <w:commentRangeEnd w:id="2"/>
      <w:r w:rsidRPr="00405755">
        <w:rPr>
          <w:rStyle w:val="CommentReference"/>
          <w:b w:val="0"/>
          <w:color w:val="auto"/>
        </w:rPr>
        <w:commentReference w:id="2"/>
      </w:r>
    </w:p>
    <w:p w14:paraId="1133B32C" w14:textId="77777777" w:rsidR="006A48A6" w:rsidRPr="00405755" w:rsidRDefault="005378B8" w:rsidP="005378B8">
      <w:pPr>
        <w:pStyle w:val="Documentdate"/>
      </w:pPr>
      <w:r w:rsidRPr="00405755">
        <w:t xml:space="preserve">Document </w:t>
      </w:r>
      <w:commentRangeStart w:id="3"/>
      <w:r w:rsidRPr="00405755">
        <w:t>date</w:t>
      </w:r>
      <w:commentRangeEnd w:id="3"/>
      <w:r w:rsidRPr="00405755">
        <w:rPr>
          <w:rStyle w:val="CommentReference"/>
          <w:b w:val="0"/>
          <w:color w:val="auto"/>
        </w:rPr>
        <w:commentReference w:id="3"/>
      </w:r>
    </w:p>
    <w:p w14:paraId="076D49C6" w14:textId="77777777" w:rsidR="00BC27F6" w:rsidRPr="00405755" w:rsidRDefault="00BC27F6" w:rsidP="00D74AE1">
      <w:pPr>
        <w:sectPr w:rsidR="00BC27F6" w:rsidRPr="00405755" w:rsidSect="007E30DF">
          <w:headerReference w:type="default" r:id="rId10"/>
          <w:footerReference w:type="default" r:id="rId11"/>
          <w:type w:val="continuous"/>
          <w:pgSz w:w="11906" w:h="16838" w:code="9"/>
          <w:pgMar w:top="567" w:right="1276" w:bottom="2495" w:left="1276" w:header="567" w:footer="567" w:gutter="0"/>
          <w:cols w:space="708"/>
          <w:docGrid w:linePitch="360"/>
        </w:sectPr>
      </w:pPr>
    </w:p>
    <w:p w14:paraId="06B3D98B" w14:textId="77777777" w:rsidR="00914E26" w:rsidRPr="00405755" w:rsidRDefault="00914E26" w:rsidP="00914E26">
      <w:pPr>
        <w:pStyle w:val="BodyText"/>
      </w:pPr>
      <w:r w:rsidRPr="00405755">
        <w:lastRenderedPageBreak/>
        <w:t xml:space="preserve">Revisions to this IALA Document are to </w:t>
      </w:r>
      <w:proofErr w:type="gramStart"/>
      <w:r w:rsidRPr="00405755">
        <w:t>be noted</w:t>
      </w:r>
      <w:proofErr w:type="gramEnd"/>
      <w:r w:rsidRPr="00405755">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39FDA31A" w14:textId="77777777" w:rsidTr="005E4659">
        <w:tc>
          <w:tcPr>
            <w:tcW w:w="1908" w:type="dxa"/>
          </w:tcPr>
          <w:p w14:paraId="3CAD6E35" w14:textId="77777777" w:rsidR="00914E26" w:rsidRPr="00405755" w:rsidRDefault="00914E26" w:rsidP="00914E26">
            <w:pPr>
              <w:pStyle w:val="Tabletexttitle"/>
            </w:pPr>
            <w:r w:rsidRPr="00405755">
              <w:t>Date</w:t>
            </w:r>
          </w:p>
        </w:tc>
        <w:tc>
          <w:tcPr>
            <w:tcW w:w="3576" w:type="dxa"/>
          </w:tcPr>
          <w:p w14:paraId="6469B062" w14:textId="77777777" w:rsidR="00914E26" w:rsidRPr="00405755" w:rsidRDefault="00914E26" w:rsidP="00914E26">
            <w:pPr>
              <w:pStyle w:val="Tabletexttitle"/>
            </w:pPr>
            <w:r w:rsidRPr="00405755">
              <w:t>Page / Section Revised</w:t>
            </w:r>
          </w:p>
        </w:tc>
        <w:tc>
          <w:tcPr>
            <w:tcW w:w="5001" w:type="dxa"/>
          </w:tcPr>
          <w:p w14:paraId="45A0843B" w14:textId="77777777" w:rsidR="00914E26" w:rsidRPr="00405755" w:rsidRDefault="00914E26" w:rsidP="005E4659">
            <w:pPr>
              <w:pStyle w:val="Tabletexttitle"/>
              <w:ind w:right="112"/>
            </w:pPr>
            <w:r w:rsidRPr="00405755">
              <w:t>Requirement for Revision</w:t>
            </w:r>
          </w:p>
        </w:tc>
      </w:tr>
      <w:tr w:rsidR="005E4659" w:rsidRPr="00405755" w14:paraId="216F0126" w14:textId="77777777" w:rsidTr="005E4659">
        <w:trPr>
          <w:trHeight w:val="851"/>
        </w:trPr>
        <w:tc>
          <w:tcPr>
            <w:tcW w:w="1908" w:type="dxa"/>
            <w:vAlign w:val="center"/>
          </w:tcPr>
          <w:p w14:paraId="5266E3DA" w14:textId="77777777" w:rsidR="00914E26" w:rsidRPr="00405755" w:rsidRDefault="00914E26" w:rsidP="00914E26">
            <w:pPr>
              <w:pStyle w:val="Tabletext"/>
            </w:pPr>
          </w:p>
        </w:tc>
        <w:tc>
          <w:tcPr>
            <w:tcW w:w="3576" w:type="dxa"/>
            <w:vAlign w:val="center"/>
          </w:tcPr>
          <w:p w14:paraId="50400001" w14:textId="77777777" w:rsidR="00914E26" w:rsidRPr="00405755" w:rsidRDefault="00914E26" w:rsidP="00914E26">
            <w:pPr>
              <w:pStyle w:val="Tabletext"/>
            </w:pPr>
          </w:p>
        </w:tc>
        <w:tc>
          <w:tcPr>
            <w:tcW w:w="5001" w:type="dxa"/>
            <w:vAlign w:val="center"/>
          </w:tcPr>
          <w:p w14:paraId="424D1016" w14:textId="77777777" w:rsidR="00914E26" w:rsidRPr="00405755" w:rsidRDefault="00914E26" w:rsidP="00914E26">
            <w:pPr>
              <w:pStyle w:val="Tabletext"/>
            </w:pPr>
          </w:p>
        </w:tc>
      </w:tr>
      <w:tr w:rsidR="005E4659" w:rsidRPr="00405755" w14:paraId="16D2BD50" w14:textId="77777777" w:rsidTr="005E4659">
        <w:trPr>
          <w:trHeight w:val="851"/>
        </w:trPr>
        <w:tc>
          <w:tcPr>
            <w:tcW w:w="1908" w:type="dxa"/>
            <w:vAlign w:val="center"/>
          </w:tcPr>
          <w:p w14:paraId="3A8BCA86" w14:textId="77777777" w:rsidR="00914E26" w:rsidRPr="00405755" w:rsidRDefault="00914E26" w:rsidP="00914E26">
            <w:pPr>
              <w:pStyle w:val="Tabletext"/>
            </w:pPr>
          </w:p>
        </w:tc>
        <w:tc>
          <w:tcPr>
            <w:tcW w:w="3576" w:type="dxa"/>
            <w:vAlign w:val="center"/>
          </w:tcPr>
          <w:p w14:paraId="1FE5479B" w14:textId="77777777" w:rsidR="00914E26" w:rsidRPr="00405755" w:rsidRDefault="00914E26" w:rsidP="00914E26">
            <w:pPr>
              <w:pStyle w:val="Tabletext"/>
            </w:pPr>
          </w:p>
        </w:tc>
        <w:tc>
          <w:tcPr>
            <w:tcW w:w="5001" w:type="dxa"/>
            <w:vAlign w:val="center"/>
          </w:tcPr>
          <w:p w14:paraId="39F8BF61" w14:textId="77777777" w:rsidR="00914E26" w:rsidRPr="00405755" w:rsidRDefault="00914E26" w:rsidP="00914E26">
            <w:pPr>
              <w:pStyle w:val="Tabletext"/>
            </w:pPr>
          </w:p>
        </w:tc>
      </w:tr>
      <w:tr w:rsidR="005E4659" w:rsidRPr="00405755" w14:paraId="3517A2DB" w14:textId="77777777" w:rsidTr="005E4659">
        <w:trPr>
          <w:trHeight w:val="851"/>
        </w:trPr>
        <w:tc>
          <w:tcPr>
            <w:tcW w:w="1908" w:type="dxa"/>
            <w:vAlign w:val="center"/>
          </w:tcPr>
          <w:p w14:paraId="2DB56E12" w14:textId="77777777" w:rsidR="00914E26" w:rsidRPr="00405755" w:rsidRDefault="00914E26" w:rsidP="00914E26">
            <w:pPr>
              <w:pStyle w:val="Tabletext"/>
            </w:pPr>
          </w:p>
        </w:tc>
        <w:tc>
          <w:tcPr>
            <w:tcW w:w="3576" w:type="dxa"/>
            <w:vAlign w:val="center"/>
          </w:tcPr>
          <w:p w14:paraId="244C715F" w14:textId="77777777" w:rsidR="00914E26" w:rsidRPr="00405755" w:rsidRDefault="00914E26" w:rsidP="00914E26">
            <w:pPr>
              <w:pStyle w:val="Tabletext"/>
            </w:pPr>
          </w:p>
        </w:tc>
        <w:tc>
          <w:tcPr>
            <w:tcW w:w="5001" w:type="dxa"/>
            <w:vAlign w:val="center"/>
          </w:tcPr>
          <w:p w14:paraId="23A61245" w14:textId="77777777" w:rsidR="00914E26" w:rsidRPr="00405755" w:rsidRDefault="00914E26" w:rsidP="00914E26">
            <w:pPr>
              <w:pStyle w:val="Tabletext"/>
            </w:pPr>
          </w:p>
        </w:tc>
      </w:tr>
      <w:tr w:rsidR="005E4659" w:rsidRPr="00405755" w14:paraId="463930A8" w14:textId="77777777" w:rsidTr="005E4659">
        <w:trPr>
          <w:trHeight w:val="851"/>
        </w:trPr>
        <w:tc>
          <w:tcPr>
            <w:tcW w:w="1908" w:type="dxa"/>
            <w:vAlign w:val="center"/>
          </w:tcPr>
          <w:p w14:paraId="66CF7177" w14:textId="77777777" w:rsidR="00914E26" w:rsidRPr="00405755" w:rsidRDefault="00914E26" w:rsidP="00914E26">
            <w:pPr>
              <w:pStyle w:val="Tabletext"/>
            </w:pPr>
          </w:p>
        </w:tc>
        <w:tc>
          <w:tcPr>
            <w:tcW w:w="3576" w:type="dxa"/>
            <w:vAlign w:val="center"/>
          </w:tcPr>
          <w:p w14:paraId="3F40CE21" w14:textId="77777777" w:rsidR="00914E26" w:rsidRPr="00405755" w:rsidRDefault="00914E26" w:rsidP="00914E26">
            <w:pPr>
              <w:pStyle w:val="Tabletext"/>
            </w:pPr>
          </w:p>
        </w:tc>
        <w:tc>
          <w:tcPr>
            <w:tcW w:w="5001" w:type="dxa"/>
            <w:vAlign w:val="center"/>
          </w:tcPr>
          <w:p w14:paraId="3430910B" w14:textId="77777777" w:rsidR="00914E26" w:rsidRPr="00405755" w:rsidRDefault="00914E26" w:rsidP="00914E26">
            <w:pPr>
              <w:pStyle w:val="Tabletext"/>
            </w:pPr>
          </w:p>
        </w:tc>
      </w:tr>
      <w:tr w:rsidR="005E4659" w:rsidRPr="00405755" w14:paraId="5DD6EB3A" w14:textId="77777777" w:rsidTr="005E4659">
        <w:trPr>
          <w:trHeight w:val="851"/>
        </w:trPr>
        <w:tc>
          <w:tcPr>
            <w:tcW w:w="1908" w:type="dxa"/>
            <w:vAlign w:val="center"/>
          </w:tcPr>
          <w:p w14:paraId="1B0C78D2" w14:textId="77777777" w:rsidR="00914E26" w:rsidRPr="00405755" w:rsidRDefault="00914E26" w:rsidP="00914E26">
            <w:pPr>
              <w:pStyle w:val="Tabletext"/>
            </w:pPr>
          </w:p>
        </w:tc>
        <w:tc>
          <w:tcPr>
            <w:tcW w:w="3576" w:type="dxa"/>
            <w:vAlign w:val="center"/>
          </w:tcPr>
          <w:p w14:paraId="4883D752" w14:textId="77777777" w:rsidR="00914E26" w:rsidRPr="00405755" w:rsidRDefault="00914E26" w:rsidP="00914E26">
            <w:pPr>
              <w:pStyle w:val="Tabletext"/>
            </w:pPr>
          </w:p>
        </w:tc>
        <w:tc>
          <w:tcPr>
            <w:tcW w:w="5001" w:type="dxa"/>
            <w:vAlign w:val="center"/>
          </w:tcPr>
          <w:p w14:paraId="04E84620" w14:textId="77777777" w:rsidR="00914E26" w:rsidRPr="00405755" w:rsidRDefault="00914E26" w:rsidP="00914E26">
            <w:pPr>
              <w:pStyle w:val="Tabletext"/>
            </w:pPr>
          </w:p>
        </w:tc>
      </w:tr>
      <w:tr w:rsidR="005E4659" w:rsidRPr="00405755" w14:paraId="30BC4EB3" w14:textId="77777777" w:rsidTr="005E4659">
        <w:trPr>
          <w:trHeight w:val="851"/>
        </w:trPr>
        <w:tc>
          <w:tcPr>
            <w:tcW w:w="1908" w:type="dxa"/>
            <w:vAlign w:val="center"/>
          </w:tcPr>
          <w:p w14:paraId="190AF35A" w14:textId="77777777" w:rsidR="00914E26" w:rsidRPr="00405755" w:rsidRDefault="00914E26" w:rsidP="00914E26">
            <w:pPr>
              <w:pStyle w:val="Tabletext"/>
            </w:pPr>
          </w:p>
        </w:tc>
        <w:tc>
          <w:tcPr>
            <w:tcW w:w="3576" w:type="dxa"/>
            <w:vAlign w:val="center"/>
          </w:tcPr>
          <w:p w14:paraId="54269105" w14:textId="77777777" w:rsidR="00914E26" w:rsidRPr="00405755" w:rsidRDefault="00914E26" w:rsidP="00914E26">
            <w:pPr>
              <w:pStyle w:val="Tabletext"/>
            </w:pPr>
          </w:p>
        </w:tc>
        <w:tc>
          <w:tcPr>
            <w:tcW w:w="5001" w:type="dxa"/>
            <w:vAlign w:val="center"/>
          </w:tcPr>
          <w:p w14:paraId="66965809" w14:textId="77777777" w:rsidR="00914E26" w:rsidRPr="00405755" w:rsidRDefault="00914E26" w:rsidP="00914E26">
            <w:pPr>
              <w:pStyle w:val="Tabletext"/>
            </w:pPr>
          </w:p>
        </w:tc>
      </w:tr>
      <w:tr w:rsidR="005E4659" w:rsidRPr="00405755" w14:paraId="7D3B60D4" w14:textId="77777777" w:rsidTr="005E4659">
        <w:trPr>
          <w:trHeight w:val="851"/>
        </w:trPr>
        <w:tc>
          <w:tcPr>
            <w:tcW w:w="1908" w:type="dxa"/>
            <w:vAlign w:val="center"/>
          </w:tcPr>
          <w:p w14:paraId="4324056A" w14:textId="77777777" w:rsidR="00914E26" w:rsidRPr="00405755" w:rsidRDefault="00914E26" w:rsidP="00914E26">
            <w:pPr>
              <w:pStyle w:val="Tabletext"/>
            </w:pPr>
          </w:p>
        </w:tc>
        <w:tc>
          <w:tcPr>
            <w:tcW w:w="3576" w:type="dxa"/>
            <w:vAlign w:val="center"/>
          </w:tcPr>
          <w:p w14:paraId="57F08BEC" w14:textId="77777777" w:rsidR="00914E26" w:rsidRPr="00405755" w:rsidRDefault="00914E26" w:rsidP="00914E26">
            <w:pPr>
              <w:pStyle w:val="Tabletext"/>
            </w:pPr>
          </w:p>
        </w:tc>
        <w:tc>
          <w:tcPr>
            <w:tcW w:w="5001" w:type="dxa"/>
            <w:vAlign w:val="center"/>
          </w:tcPr>
          <w:p w14:paraId="4234C376" w14:textId="77777777" w:rsidR="00914E26" w:rsidRPr="00405755" w:rsidRDefault="00914E26" w:rsidP="00914E26">
            <w:pPr>
              <w:pStyle w:val="Tabletext"/>
            </w:pPr>
          </w:p>
        </w:tc>
      </w:tr>
    </w:tbl>
    <w:p w14:paraId="69FE927C" w14:textId="77777777" w:rsidR="005E4659" w:rsidRPr="00405755" w:rsidRDefault="005E4659" w:rsidP="00914E26">
      <w:pPr>
        <w:spacing w:after="200" w:line="276" w:lineRule="auto"/>
        <w:sectPr w:rsidR="005E4659" w:rsidRPr="00405755" w:rsidSect="00111E0A">
          <w:headerReference w:type="default" r:id="rId12"/>
          <w:footerReference w:type="default" r:id="rId13"/>
          <w:pgSz w:w="11906" w:h="16838" w:code="9"/>
          <w:pgMar w:top="567" w:right="794" w:bottom="567" w:left="907" w:header="567" w:footer="850" w:gutter="0"/>
          <w:cols w:space="708"/>
          <w:docGrid w:linePitch="360"/>
        </w:sectPr>
      </w:pPr>
    </w:p>
    <w:p w14:paraId="6646876C" w14:textId="77777777" w:rsidR="001B7940" w:rsidRPr="00405755" w:rsidRDefault="001B7940" w:rsidP="001B7940">
      <w:pPr>
        <w:pStyle w:val="THECOUNCIL"/>
      </w:pPr>
      <w:bookmarkStart w:id="4" w:name="_Toc442255952"/>
      <w:r w:rsidRPr="00405755">
        <w:lastRenderedPageBreak/>
        <w:t>THE COUNCIL</w:t>
      </w:r>
    </w:p>
    <w:p w14:paraId="3AC6150C" w14:textId="77777777" w:rsidR="00166C2E" w:rsidRDefault="00166C2E" w:rsidP="001B7940">
      <w:pPr>
        <w:pStyle w:val="Noting"/>
      </w:pPr>
      <w:commentRangeStart w:id="5"/>
      <w:r w:rsidRPr="004A484C">
        <w:rPr>
          <w:b/>
        </w:rPr>
        <w:t>RECALLING</w:t>
      </w:r>
      <w:commentRangeEnd w:id="5"/>
      <w:r>
        <w:rPr>
          <w:rStyle w:val="CommentReference"/>
          <w:rFonts w:eastAsiaTheme="minorHAnsi" w:cstheme="minorBidi"/>
        </w:rPr>
        <w:commentReference w:id="5"/>
      </w:r>
      <w:r w:rsidRPr="004A484C">
        <w:t xml:space="preserve"> the function of IALA with respect to Safety of Navigation, the efficiency of maritime transport and the protection of the environment,</w:t>
      </w:r>
    </w:p>
    <w:p w14:paraId="5C224CE4" w14:textId="0774A1C0" w:rsidR="00781E9D" w:rsidRDefault="00166C2E" w:rsidP="00781E9D">
      <w:pPr>
        <w:pStyle w:val="Noting"/>
      </w:pPr>
      <w:r>
        <w:rPr>
          <w:b/>
        </w:rPr>
        <w:t>RECOGNISING</w:t>
      </w:r>
      <w:r w:rsidRPr="00166C2E">
        <w:t xml:space="preserve"> the</w:t>
      </w:r>
      <w:r w:rsidR="00781E9D">
        <w:t xml:space="preserve"> </w:t>
      </w:r>
      <w:r w:rsidR="00781E9D">
        <w:rPr>
          <w:lang w:eastAsia="de-DE"/>
        </w:rPr>
        <w:t>outcome of the Nairobi International Convention on the Removal of Wrecks, 2007, the Council instructed that IALA consider its implications for AtoN authorities and states.  It also instructed IALA to develop a Recommendation for its members, on the marking of drifting wreckage</w:t>
      </w:r>
      <w:r w:rsidR="00724668">
        <w:rPr>
          <w:lang w:eastAsia="de-DE"/>
        </w:rPr>
        <w:t>,</w:t>
      </w:r>
    </w:p>
    <w:bookmarkEnd w:id="4"/>
    <w:p w14:paraId="2AECB75F" w14:textId="2BA4B56D" w:rsidR="00781E9D" w:rsidRPr="00405755" w:rsidRDefault="00781E9D" w:rsidP="00781E9D">
      <w:pPr>
        <w:pStyle w:val="Noting"/>
        <w:rPr>
          <w:rFonts w:ascii="Arial" w:hAnsi="Arial"/>
        </w:rPr>
      </w:pPr>
      <w:proofErr w:type="gramStart"/>
      <w:r w:rsidRPr="00405755">
        <w:rPr>
          <w:b/>
        </w:rPr>
        <w:t>RECOMMENDS</w:t>
      </w:r>
      <w:r w:rsidRPr="00405755">
        <w:t xml:space="preserve"> </w:t>
      </w:r>
      <w:r w:rsidRPr="00405755">
        <w:rPr>
          <w:lang w:eastAsia="de-DE"/>
        </w:rPr>
        <w:t xml:space="preserve">that IALA members and authorities </w:t>
      </w:r>
      <w:r>
        <w:rPr>
          <w:lang w:eastAsia="de-DE"/>
        </w:rPr>
        <w:t>to mark drifting wreckages</w:t>
      </w:r>
      <w:r w:rsidRPr="003E0D0E">
        <w:rPr>
          <w:lang w:eastAsia="de-DE"/>
        </w:rPr>
        <w:t>, in accordance with the appropriated risk assessment</w:t>
      </w:r>
      <w:r w:rsidR="00724668">
        <w:rPr>
          <w:lang w:eastAsia="de-DE"/>
        </w:rPr>
        <w:t>, taking into account existing IALA guidance.</w:t>
      </w:r>
      <w:proofErr w:type="gramEnd"/>
    </w:p>
    <w:p w14:paraId="56438A9B" w14:textId="77777777" w:rsidR="00781E9D" w:rsidRDefault="00781E9D" w:rsidP="00781E9D">
      <w:pPr>
        <w:pStyle w:val="Heading1separatationline"/>
      </w:pPr>
    </w:p>
    <w:p w14:paraId="78294701" w14:textId="77777777" w:rsidR="00781E9D" w:rsidRPr="00993B7D" w:rsidRDefault="00781E9D" w:rsidP="00781E9D">
      <w:pPr>
        <w:pStyle w:val="Heading1"/>
        <w:keepLines w:val="0"/>
        <w:tabs>
          <w:tab w:val="clear" w:pos="0"/>
          <w:tab w:val="left" w:pos="567"/>
        </w:tabs>
        <w:spacing w:after="240" w:line="240" w:lineRule="auto"/>
        <w:ind w:left="567" w:hanging="567"/>
      </w:pPr>
      <w:bookmarkStart w:id="6" w:name="_Toc216489705"/>
      <w:bookmarkStart w:id="7" w:name="_Toc197439968"/>
      <w:r w:rsidRPr="00993B7D">
        <w:t>Introduction</w:t>
      </w:r>
      <w:bookmarkEnd w:id="6"/>
      <w:bookmarkEnd w:id="7"/>
    </w:p>
    <w:p w14:paraId="6295E460" w14:textId="795A3C50" w:rsidR="00781E9D" w:rsidRPr="004800B5" w:rsidRDefault="00781E9D" w:rsidP="00781E9D">
      <w:pPr>
        <w:shd w:val="clear" w:color="auto" w:fill="FFFFFF"/>
        <w:jc w:val="both"/>
        <w:rPr>
          <w:rFonts w:eastAsia="Times New Roman" w:cs="Arial"/>
          <w:sz w:val="22"/>
          <w:lang w:eastAsia="de-DE"/>
        </w:rPr>
      </w:pPr>
      <w:r w:rsidRPr="004800B5">
        <w:rPr>
          <w:rFonts w:eastAsia="Times New Roman" w:cs="Arial"/>
          <w:sz w:val="22"/>
          <w:lang w:eastAsia="de-DE"/>
        </w:rPr>
        <w:t xml:space="preserve">Following the outcome of the Nairobi International Convention on the Removal of Wrecks, 2007, the definition for a wreck </w:t>
      </w:r>
      <w:proofErr w:type="gramStart"/>
      <w:r w:rsidR="008159F3">
        <w:rPr>
          <w:rFonts w:eastAsia="Times New Roman" w:cs="Arial"/>
          <w:sz w:val="22"/>
          <w:lang w:eastAsia="de-DE"/>
        </w:rPr>
        <w:t>it’</w:t>
      </w:r>
      <w:r w:rsidR="008159F3" w:rsidRPr="004800B5">
        <w:rPr>
          <w:rFonts w:eastAsia="Times New Roman" w:cs="Arial"/>
          <w:sz w:val="22"/>
          <w:lang w:eastAsia="de-DE"/>
        </w:rPr>
        <w:t>s</w:t>
      </w:r>
      <w:proofErr w:type="gramEnd"/>
      <w:r w:rsidRPr="004800B5">
        <w:rPr>
          <w:rFonts w:eastAsia="Times New Roman" w:cs="Arial"/>
          <w:sz w:val="22"/>
          <w:lang w:eastAsia="de-DE"/>
        </w:rPr>
        <w:t xml:space="preserve"> not confined to a sunk or stranded </w:t>
      </w:r>
      <w:commentRangeStart w:id="8"/>
      <w:r w:rsidRPr="004800B5">
        <w:rPr>
          <w:rFonts w:eastAsia="Times New Roman" w:cs="Arial"/>
          <w:sz w:val="22"/>
          <w:lang w:eastAsia="de-DE"/>
        </w:rPr>
        <w:t xml:space="preserve">ship </w:t>
      </w:r>
      <w:commentRangeEnd w:id="8"/>
      <w:r w:rsidR="00E53AEE">
        <w:rPr>
          <w:rStyle w:val="CommentReference"/>
        </w:rPr>
        <w:commentReference w:id="8"/>
      </w:r>
      <w:r w:rsidRPr="004800B5">
        <w:rPr>
          <w:rFonts w:eastAsia="Times New Roman" w:cs="Arial"/>
          <w:sz w:val="22"/>
          <w:lang w:eastAsia="de-DE"/>
        </w:rPr>
        <w:t>but also could be attributed to:</w:t>
      </w:r>
    </w:p>
    <w:p w14:paraId="2B67302F" w14:textId="77777777" w:rsidR="00781E9D" w:rsidRPr="004800B5" w:rsidRDefault="00781E9D" w:rsidP="004800B5">
      <w:pPr>
        <w:pStyle w:val="ListParagraph"/>
        <w:numPr>
          <w:ilvl w:val="0"/>
          <w:numId w:val="23"/>
        </w:numPr>
        <w:shd w:val="clear" w:color="auto" w:fill="FFFFFF"/>
        <w:jc w:val="both"/>
        <w:rPr>
          <w:rFonts w:asciiTheme="minorHAnsi" w:eastAsia="Times New Roman" w:hAnsiTheme="minorHAnsi" w:cs="Arial"/>
          <w:lang w:eastAsia="de-DE"/>
        </w:rPr>
      </w:pPr>
      <w:r w:rsidRPr="004800B5">
        <w:rPr>
          <w:rFonts w:asciiTheme="minorHAnsi" w:eastAsia="Times New Roman" w:hAnsiTheme="minorHAnsi" w:cs="Arial"/>
          <w:lang w:eastAsia="de-DE"/>
        </w:rPr>
        <w:t xml:space="preserve">any part of a sunken or stranded ship, including any object that is or has been on board such a ship; </w:t>
      </w:r>
    </w:p>
    <w:p w14:paraId="30B057D6" w14:textId="77777777" w:rsidR="00781E9D" w:rsidRPr="004800B5" w:rsidRDefault="00781E9D" w:rsidP="004800B5">
      <w:pPr>
        <w:pStyle w:val="ListParagraph"/>
        <w:numPr>
          <w:ilvl w:val="0"/>
          <w:numId w:val="23"/>
        </w:numPr>
        <w:shd w:val="clear" w:color="auto" w:fill="FFFFFF"/>
        <w:jc w:val="both"/>
        <w:rPr>
          <w:rFonts w:asciiTheme="minorHAnsi" w:eastAsia="Times New Roman" w:hAnsiTheme="minorHAnsi" w:cs="Arial"/>
          <w:lang w:eastAsia="de-DE"/>
        </w:rPr>
      </w:pPr>
      <w:r w:rsidRPr="004800B5">
        <w:rPr>
          <w:rFonts w:asciiTheme="minorHAnsi" w:eastAsia="Times New Roman" w:hAnsiTheme="minorHAnsi" w:cs="Arial"/>
          <w:lang w:eastAsia="de-DE"/>
        </w:rPr>
        <w:t>any object that is lost at sea from a ship and that is stranded, sunken or adrift at sea;</w:t>
      </w:r>
    </w:p>
    <w:p w14:paraId="782681A2" w14:textId="77777777" w:rsidR="00781E9D" w:rsidRDefault="00781E9D" w:rsidP="004800B5">
      <w:pPr>
        <w:pStyle w:val="ListParagraph"/>
        <w:numPr>
          <w:ilvl w:val="0"/>
          <w:numId w:val="23"/>
        </w:numPr>
        <w:shd w:val="clear" w:color="auto" w:fill="FFFFFF"/>
        <w:jc w:val="both"/>
        <w:rPr>
          <w:ins w:id="9" w:author="Jim Foye" w:date="2017-04-26T04:34:00Z"/>
          <w:rFonts w:asciiTheme="minorHAnsi" w:eastAsia="Times New Roman" w:hAnsiTheme="minorHAnsi" w:cs="Arial"/>
          <w:lang w:eastAsia="de-DE"/>
        </w:rPr>
      </w:pPr>
      <w:proofErr w:type="gramStart"/>
      <w:r w:rsidRPr="004800B5">
        <w:rPr>
          <w:rFonts w:asciiTheme="minorHAnsi" w:eastAsia="Times New Roman" w:hAnsiTheme="minorHAnsi" w:cs="Arial"/>
          <w:lang w:eastAsia="de-DE"/>
        </w:rPr>
        <w:t>a</w:t>
      </w:r>
      <w:proofErr w:type="gramEnd"/>
      <w:r w:rsidRPr="004800B5">
        <w:rPr>
          <w:rFonts w:asciiTheme="minorHAnsi" w:eastAsia="Times New Roman" w:hAnsiTheme="minorHAnsi" w:cs="Arial"/>
          <w:lang w:eastAsia="de-DE"/>
        </w:rPr>
        <w:t xml:space="preserve"> ship that is about, or may reasonably be expected, to sink or to strand, where effective measures to assist the ship or any property in danger are not already being taken.</w:t>
      </w:r>
    </w:p>
    <w:p w14:paraId="3C3B607D" w14:textId="77777777" w:rsidR="007A7C7C" w:rsidRPr="004800B5" w:rsidRDefault="007A7C7C" w:rsidP="007A7C7C">
      <w:pPr>
        <w:pStyle w:val="ListParagraph"/>
        <w:shd w:val="clear" w:color="auto" w:fill="FFFFFF"/>
        <w:jc w:val="both"/>
        <w:rPr>
          <w:rFonts w:asciiTheme="minorHAnsi" w:eastAsia="Times New Roman" w:hAnsiTheme="minorHAnsi" w:cs="Arial"/>
          <w:lang w:eastAsia="de-DE"/>
        </w:rPr>
      </w:pPr>
    </w:p>
    <w:p w14:paraId="0173EC15" w14:textId="77777777" w:rsidR="00781E9D" w:rsidRPr="00993B7D" w:rsidRDefault="00853EA2" w:rsidP="00781E9D">
      <w:pPr>
        <w:pStyle w:val="Heading1"/>
        <w:keepLines w:val="0"/>
        <w:tabs>
          <w:tab w:val="clear" w:pos="0"/>
          <w:tab w:val="left" w:pos="567"/>
        </w:tabs>
        <w:spacing w:after="240" w:line="240" w:lineRule="auto"/>
        <w:ind w:left="567" w:hanging="567"/>
      </w:pPr>
      <w:r>
        <w:t>Risk assessment</w:t>
      </w:r>
    </w:p>
    <w:p w14:paraId="57349734" w14:textId="77777777" w:rsidR="00781E9D" w:rsidRPr="004800B5" w:rsidRDefault="00781E9D" w:rsidP="00853EA2">
      <w:pPr>
        <w:shd w:val="clear" w:color="auto" w:fill="FFFFFF"/>
        <w:jc w:val="both"/>
        <w:rPr>
          <w:rFonts w:eastAsia="Times New Roman" w:cs="Arial"/>
          <w:sz w:val="22"/>
          <w:lang w:eastAsia="de-DE"/>
        </w:rPr>
      </w:pPr>
      <w:r w:rsidRPr="004800B5">
        <w:rPr>
          <w:rFonts w:eastAsia="Times New Roman" w:cs="Arial"/>
          <w:sz w:val="22"/>
          <w:lang w:eastAsia="de-DE"/>
        </w:rPr>
        <w:t xml:space="preserve">All wreckages have a potential risk associated to the safety of navigation or to the marine environment. </w:t>
      </w:r>
    </w:p>
    <w:p w14:paraId="17997ADD" w14:textId="77777777" w:rsidR="00853EA2" w:rsidRPr="004800B5" w:rsidRDefault="00781E9D" w:rsidP="00853EA2">
      <w:pPr>
        <w:shd w:val="clear" w:color="auto" w:fill="FFFFFF"/>
        <w:jc w:val="both"/>
        <w:rPr>
          <w:rFonts w:eastAsia="Times New Roman" w:cs="Arial"/>
          <w:sz w:val="22"/>
          <w:lang w:eastAsia="de-DE"/>
        </w:rPr>
      </w:pPr>
      <w:r w:rsidRPr="004800B5">
        <w:rPr>
          <w:rFonts w:eastAsia="Times New Roman" w:cs="Arial"/>
          <w:sz w:val="22"/>
          <w:lang w:eastAsia="de-DE"/>
        </w:rPr>
        <w:t xml:space="preserve">The coastal state authority assessing the potential hazard to safe navigation, posed by floating wreckage, will report and monitor it through the appropriate channels. </w:t>
      </w:r>
    </w:p>
    <w:p w14:paraId="18CD06F4" w14:textId="77777777" w:rsidR="006B216F" w:rsidRDefault="00781E9D" w:rsidP="00853EA2">
      <w:pPr>
        <w:shd w:val="clear" w:color="auto" w:fill="FFFFFF"/>
        <w:jc w:val="both"/>
        <w:rPr>
          <w:ins w:id="10" w:author="Jim Foye" w:date="2017-04-26T05:20:00Z"/>
          <w:rFonts w:eastAsia="Times New Roman" w:cs="Arial"/>
          <w:sz w:val="22"/>
          <w:lang w:eastAsia="de-DE"/>
        </w:rPr>
      </w:pPr>
      <w:r w:rsidRPr="004800B5">
        <w:rPr>
          <w:rFonts w:eastAsia="Times New Roman" w:cs="Arial"/>
          <w:sz w:val="22"/>
          <w:lang w:eastAsia="de-DE"/>
        </w:rPr>
        <w:t>Consideration</w:t>
      </w:r>
      <w:r w:rsidR="00853EA2" w:rsidRPr="004800B5">
        <w:rPr>
          <w:rFonts w:eastAsia="Times New Roman" w:cs="Arial"/>
          <w:sz w:val="22"/>
          <w:lang w:eastAsia="de-DE"/>
        </w:rPr>
        <w:t>s</w:t>
      </w:r>
      <w:r w:rsidRPr="004800B5">
        <w:rPr>
          <w:rFonts w:eastAsia="Times New Roman" w:cs="Arial"/>
          <w:sz w:val="22"/>
          <w:lang w:eastAsia="de-DE"/>
        </w:rPr>
        <w:t xml:space="preserve"> </w:t>
      </w:r>
      <w:proofErr w:type="gramStart"/>
      <w:r w:rsidRPr="004800B5">
        <w:rPr>
          <w:rFonts w:eastAsia="Times New Roman" w:cs="Arial"/>
          <w:sz w:val="22"/>
          <w:lang w:eastAsia="de-DE"/>
        </w:rPr>
        <w:t>should also be given</w:t>
      </w:r>
      <w:proofErr w:type="gramEnd"/>
      <w:r w:rsidRPr="004800B5">
        <w:rPr>
          <w:rFonts w:eastAsia="Times New Roman" w:cs="Arial"/>
          <w:sz w:val="22"/>
          <w:lang w:eastAsia="de-DE"/>
        </w:rPr>
        <w:t xml:space="preserve"> to the requirement to mark it</w:t>
      </w:r>
      <w:r w:rsidR="00853EA2" w:rsidRPr="004800B5">
        <w:rPr>
          <w:rFonts w:eastAsia="Times New Roman" w:cs="Arial"/>
          <w:sz w:val="22"/>
          <w:lang w:eastAsia="de-DE"/>
        </w:rPr>
        <w:t xml:space="preserve"> and to </w:t>
      </w:r>
      <w:r w:rsidRPr="004800B5">
        <w:rPr>
          <w:rFonts w:eastAsia="Times New Roman" w:cs="Arial"/>
          <w:sz w:val="22"/>
          <w:lang w:eastAsia="de-DE"/>
        </w:rPr>
        <w:t xml:space="preserve">the reporting and marking of those </w:t>
      </w:r>
      <w:commentRangeStart w:id="11"/>
      <w:r w:rsidRPr="004800B5">
        <w:rPr>
          <w:rFonts w:eastAsia="Times New Roman" w:cs="Arial"/>
          <w:sz w:val="22"/>
          <w:lang w:eastAsia="de-DE"/>
        </w:rPr>
        <w:t>hazards</w:t>
      </w:r>
      <w:commentRangeEnd w:id="11"/>
      <w:r w:rsidR="004273A2">
        <w:rPr>
          <w:rStyle w:val="CommentReference"/>
        </w:rPr>
        <w:commentReference w:id="11"/>
      </w:r>
      <w:r w:rsidRPr="004800B5">
        <w:rPr>
          <w:rFonts w:eastAsia="Times New Roman" w:cs="Arial"/>
          <w:sz w:val="22"/>
          <w:lang w:eastAsia="de-DE"/>
        </w:rPr>
        <w:t xml:space="preserve"> that are drifting</w:t>
      </w:r>
      <w:r w:rsidR="00724668" w:rsidRPr="004800B5">
        <w:rPr>
          <w:rFonts w:eastAsia="Times New Roman" w:cs="Arial"/>
          <w:sz w:val="22"/>
          <w:lang w:eastAsia="de-DE"/>
        </w:rPr>
        <w:t xml:space="preserve"> (see Appendix A)</w:t>
      </w:r>
      <w:r w:rsidRPr="004800B5">
        <w:rPr>
          <w:rFonts w:eastAsia="Times New Roman" w:cs="Arial"/>
          <w:sz w:val="22"/>
          <w:lang w:eastAsia="de-DE"/>
        </w:rPr>
        <w:t>.</w:t>
      </w:r>
      <w:ins w:id="12" w:author="Jim Foye" w:date="2017-04-26T05:19:00Z">
        <w:r w:rsidR="006B216F">
          <w:rPr>
            <w:rFonts w:eastAsia="Times New Roman" w:cs="Arial"/>
            <w:sz w:val="22"/>
            <w:lang w:eastAsia="de-DE"/>
          </w:rPr>
          <w:t xml:space="preserve"> </w:t>
        </w:r>
      </w:ins>
    </w:p>
    <w:p w14:paraId="760B2E79" w14:textId="1930683B" w:rsidR="00781E9D" w:rsidRPr="004800B5" w:rsidDel="006B216F" w:rsidRDefault="00781E9D" w:rsidP="00853EA2">
      <w:pPr>
        <w:shd w:val="clear" w:color="auto" w:fill="FFFFFF"/>
        <w:jc w:val="both"/>
        <w:rPr>
          <w:del w:id="13" w:author="Jim Foye" w:date="2017-04-26T05:24:00Z"/>
          <w:rFonts w:eastAsia="Times New Roman" w:cs="Arial"/>
          <w:sz w:val="22"/>
          <w:lang w:eastAsia="de-DE"/>
        </w:rPr>
      </w:pPr>
    </w:p>
    <w:p w14:paraId="2602CF05" w14:textId="77777777" w:rsidR="00781E9D" w:rsidRPr="00993B7D" w:rsidRDefault="00781E9D" w:rsidP="00781E9D">
      <w:pPr>
        <w:pStyle w:val="Heading1"/>
        <w:keepLines w:val="0"/>
        <w:tabs>
          <w:tab w:val="clear" w:pos="0"/>
          <w:tab w:val="left" w:pos="567"/>
        </w:tabs>
        <w:spacing w:after="240" w:line="240" w:lineRule="auto"/>
        <w:ind w:left="567" w:hanging="567"/>
      </w:pPr>
      <w:bookmarkStart w:id="14" w:name="_Toc197439970"/>
      <w:r>
        <w:t>M</w:t>
      </w:r>
      <w:r w:rsidRPr="00993B7D">
        <w:t xml:space="preserve">arking </w:t>
      </w:r>
      <w:r>
        <w:t>DRIF</w:t>
      </w:r>
      <w:r w:rsidRPr="00993B7D">
        <w:t>ting wreckage</w:t>
      </w:r>
      <w:bookmarkEnd w:id="14"/>
    </w:p>
    <w:p w14:paraId="10FA2547" w14:textId="3BAD8C4C" w:rsidR="00533453" w:rsidRDefault="00781E9D" w:rsidP="002C5195">
      <w:pPr>
        <w:shd w:val="clear" w:color="auto" w:fill="FFFFFF"/>
        <w:jc w:val="both"/>
        <w:rPr>
          <w:ins w:id="15" w:author="Jim Foye" w:date="2017-04-26T05:28:00Z"/>
          <w:rFonts w:eastAsia="Times New Roman" w:cs="Arial"/>
          <w:sz w:val="22"/>
          <w:lang w:eastAsia="de-DE"/>
        </w:rPr>
      </w:pPr>
      <w:r w:rsidRPr="004800B5">
        <w:rPr>
          <w:rFonts w:eastAsia="Times New Roman" w:cs="Arial"/>
          <w:sz w:val="22"/>
          <w:lang w:eastAsia="de-DE"/>
        </w:rPr>
        <w:t xml:space="preserve">There are several possible methods that </w:t>
      </w:r>
      <w:proofErr w:type="gramStart"/>
      <w:r w:rsidRPr="004800B5">
        <w:rPr>
          <w:rFonts w:eastAsia="Times New Roman" w:cs="Arial"/>
          <w:sz w:val="22"/>
          <w:lang w:eastAsia="de-DE"/>
        </w:rPr>
        <w:t>could be used</w:t>
      </w:r>
      <w:proofErr w:type="gramEnd"/>
      <w:r w:rsidRPr="004800B5">
        <w:rPr>
          <w:rFonts w:eastAsia="Times New Roman" w:cs="Arial"/>
          <w:sz w:val="22"/>
          <w:lang w:eastAsia="de-DE"/>
        </w:rPr>
        <w:t xml:space="preserve"> to mark drifting wreckage, depending on the best solution in a </w:t>
      </w:r>
      <w:del w:id="16" w:author="Alfredo Dominguez" w:date="2017-04-27T12:42:00Z">
        <w:r w:rsidRPr="004800B5" w:rsidDel="002A29FF">
          <w:rPr>
            <w:rFonts w:eastAsia="Times New Roman" w:cs="Arial"/>
            <w:sz w:val="22"/>
            <w:lang w:eastAsia="de-DE"/>
          </w:rPr>
          <w:delText>case by case</w:delText>
        </w:r>
      </w:del>
      <w:ins w:id="17" w:author="Alfredo Dominguez" w:date="2017-04-27T12:42:00Z">
        <w:r w:rsidR="002A29FF" w:rsidRPr="004800B5">
          <w:rPr>
            <w:rFonts w:eastAsia="Times New Roman" w:cs="Arial"/>
            <w:sz w:val="22"/>
            <w:lang w:eastAsia="de-DE"/>
          </w:rPr>
          <w:t>case-by-case</w:t>
        </w:r>
      </w:ins>
      <w:r w:rsidRPr="004800B5">
        <w:rPr>
          <w:rFonts w:eastAsia="Times New Roman" w:cs="Arial"/>
          <w:sz w:val="22"/>
          <w:lang w:eastAsia="de-DE"/>
        </w:rPr>
        <w:t xml:space="preserve"> scenario</w:t>
      </w:r>
      <w:bookmarkStart w:id="18" w:name="_Toc306710222"/>
      <w:bookmarkStart w:id="19" w:name="_Toc306710369"/>
      <w:bookmarkStart w:id="20" w:name="_Toc197439971"/>
      <w:r w:rsidRPr="004800B5">
        <w:rPr>
          <w:rFonts w:eastAsia="Times New Roman" w:cs="Arial"/>
          <w:sz w:val="22"/>
          <w:lang w:eastAsia="de-DE"/>
        </w:rPr>
        <w:t xml:space="preserve"> in accordance with </w:t>
      </w:r>
      <w:r w:rsidR="00853EA2" w:rsidRPr="004800B5">
        <w:rPr>
          <w:rFonts w:eastAsia="Times New Roman" w:cs="Arial"/>
          <w:sz w:val="22"/>
          <w:lang w:eastAsia="de-DE"/>
        </w:rPr>
        <w:t>appropriated IALA</w:t>
      </w:r>
      <w:ins w:id="21" w:author="Jim Foye" w:date="2017-04-26T05:28:00Z">
        <w:r w:rsidR="00533453">
          <w:rPr>
            <w:rFonts w:eastAsia="Times New Roman" w:cs="Arial"/>
            <w:sz w:val="22"/>
            <w:lang w:eastAsia="de-DE"/>
          </w:rPr>
          <w:t xml:space="preserve"> Maritime</w:t>
        </w:r>
      </w:ins>
      <w:ins w:id="22" w:author="Jim Foye" w:date="2017-04-26T05:29:00Z">
        <w:r w:rsidR="00533453">
          <w:rPr>
            <w:rFonts w:eastAsia="Times New Roman" w:cs="Arial"/>
            <w:sz w:val="22"/>
            <w:lang w:eastAsia="de-DE"/>
          </w:rPr>
          <w:t xml:space="preserve"> B</w:t>
        </w:r>
      </w:ins>
      <w:ins w:id="23" w:author="Jim Foye" w:date="2017-04-26T05:28:00Z">
        <w:r w:rsidR="00A87DA9">
          <w:rPr>
            <w:rFonts w:eastAsia="Times New Roman" w:cs="Arial"/>
            <w:sz w:val="22"/>
            <w:lang w:eastAsia="de-DE"/>
          </w:rPr>
          <w:t xml:space="preserve">uoyage </w:t>
        </w:r>
      </w:ins>
      <w:ins w:id="24" w:author="Jim Foye" w:date="2017-04-26T06:13:00Z">
        <w:r w:rsidR="00A87DA9">
          <w:rPr>
            <w:rFonts w:eastAsia="Times New Roman" w:cs="Arial"/>
            <w:sz w:val="22"/>
            <w:lang w:eastAsia="de-DE"/>
          </w:rPr>
          <w:t>S</w:t>
        </w:r>
      </w:ins>
      <w:ins w:id="25" w:author="Jim Foye" w:date="2017-04-26T05:28:00Z">
        <w:r w:rsidR="00533453">
          <w:rPr>
            <w:rFonts w:eastAsia="Times New Roman" w:cs="Arial"/>
            <w:sz w:val="22"/>
            <w:lang w:eastAsia="de-DE"/>
          </w:rPr>
          <w:t>y</w:t>
        </w:r>
      </w:ins>
      <w:ins w:id="26" w:author="Jim Foye" w:date="2017-04-26T05:29:00Z">
        <w:r w:rsidR="00533453">
          <w:rPr>
            <w:rFonts w:eastAsia="Times New Roman" w:cs="Arial"/>
            <w:sz w:val="22"/>
            <w:lang w:eastAsia="de-DE"/>
          </w:rPr>
          <w:t>s</w:t>
        </w:r>
      </w:ins>
      <w:ins w:id="27" w:author="Jim Foye" w:date="2017-04-26T05:28:00Z">
        <w:r w:rsidR="00533453">
          <w:rPr>
            <w:rFonts w:eastAsia="Times New Roman" w:cs="Arial"/>
            <w:sz w:val="22"/>
            <w:lang w:eastAsia="de-DE"/>
          </w:rPr>
          <w:t>tem.</w:t>
        </w:r>
      </w:ins>
    </w:p>
    <w:p w14:paraId="06C94A04" w14:textId="77777777" w:rsidR="00533453" w:rsidRDefault="00533453" w:rsidP="002C5195">
      <w:pPr>
        <w:shd w:val="clear" w:color="auto" w:fill="FFFFFF"/>
        <w:jc w:val="both"/>
        <w:rPr>
          <w:ins w:id="28" w:author="Jim Foye" w:date="2017-04-26T06:36:00Z"/>
          <w:rFonts w:eastAsia="Times New Roman" w:cs="Arial"/>
          <w:sz w:val="22"/>
          <w:lang w:eastAsia="de-DE"/>
        </w:rPr>
      </w:pPr>
    </w:p>
    <w:p w14:paraId="389B57C5" w14:textId="7C76775C" w:rsidR="00342908" w:rsidRDefault="00342908" w:rsidP="002C5195">
      <w:pPr>
        <w:shd w:val="clear" w:color="auto" w:fill="FFFFFF"/>
        <w:jc w:val="both"/>
        <w:rPr>
          <w:ins w:id="29" w:author="Jim Foye" w:date="2017-04-26T06:36:00Z"/>
          <w:rFonts w:eastAsia="Times New Roman" w:cs="Arial"/>
          <w:sz w:val="22"/>
          <w:lang w:eastAsia="de-DE"/>
        </w:rPr>
      </w:pPr>
      <w:ins w:id="30" w:author="Jim Foye" w:date="2017-04-26T06:36:00Z">
        <w:r>
          <w:rPr>
            <w:rFonts w:eastAsia="Times New Roman" w:cs="Arial"/>
            <w:sz w:val="22"/>
            <w:lang w:eastAsia="de-DE"/>
          </w:rPr>
          <w:t xml:space="preserve">Marking can be either by physical or electronic means, </w:t>
        </w:r>
      </w:ins>
      <w:ins w:id="31" w:author="Jim Foye" w:date="2017-04-26T06:37:00Z">
        <w:r>
          <w:rPr>
            <w:rFonts w:eastAsia="Times New Roman" w:cs="Arial"/>
            <w:sz w:val="22"/>
            <w:lang w:eastAsia="de-DE"/>
          </w:rPr>
          <w:t>further</w:t>
        </w:r>
      </w:ins>
      <w:ins w:id="32" w:author="Jim Foye" w:date="2017-04-26T06:36:00Z">
        <w:r>
          <w:rPr>
            <w:rFonts w:eastAsia="Times New Roman" w:cs="Arial"/>
            <w:sz w:val="22"/>
            <w:lang w:eastAsia="de-DE"/>
          </w:rPr>
          <w:t xml:space="preserve"> information </w:t>
        </w:r>
        <w:proofErr w:type="gramStart"/>
        <w:r>
          <w:rPr>
            <w:rFonts w:eastAsia="Times New Roman" w:cs="Arial"/>
            <w:sz w:val="22"/>
            <w:lang w:eastAsia="de-DE"/>
          </w:rPr>
          <w:t>can be found</w:t>
        </w:r>
        <w:proofErr w:type="gramEnd"/>
        <w:r>
          <w:rPr>
            <w:rFonts w:eastAsia="Times New Roman" w:cs="Arial"/>
            <w:sz w:val="22"/>
            <w:lang w:eastAsia="de-DE"/>
          </w:rPr>
          <w:t xml:space="preserve"> in IALA </w:t>
        </w:r>
      </w:ins>
      <w:ins w:id="33" w:author="Jim Foye" w:date="2017-04-26T06:37:00Z">
        <w:r>
          <w:rPr>
            <w:rFonts w:eastAsia="Times New Roman" w:cs="Arial"/>
            <w:sz w:val="22"/>
            <w:lang w:eastAsia="de-DE"/>
          </w:rPr>
          <w:t>guidance</w:t>
        </w:r>
      </w:ins>
      <w:ins w:id="34" w:author="Jim Foye" w:date="2017-04-26T06:36:00Z">
        <w:r>
          <w:rPr>
            <w:rFonts w:eastAsia="Times New Roman" w:cs="Arial"/>
            <w:sz w:val="22"/>
            <w:lang w:eastAsia="de-DE"/>
          </w:rPr>
          <w:t xml:space="preserve"> </w:t>
        </w:r>
      </w:ins>
      <w:ins w:id="35" w:author="Jim Foye" w:date="2017-04-26T06:37:00Z">
        <w:r>
          <w:rPr>
            <w:rFonts w:eastAsia="Times New Roman" w:cs="Arial"/>
            <w:sz w:val="22"/>
            <w:lang w:eastAsia="de-DE"/>
          </w:rPr>
          <w:t xml:space="preserve">documents on </w:t>
        </w:r>
      </w:ins>
      <w:ins w:id="36" w:author="Jim Foye" w:date="2017-04-26T06:42:00Z">
        <w:r>
          <w:rPr>
            <w:rFonts w:eastAsia="Times New Roman" w:cs="Arial"/>
            <w:sz w:val="22"/>
            <w:lang w:eastAsia="de-DE"/>
          </w:rPr>
          <w:t>use of Mobile AtoN (</w:t>
        </w:r>
        <w:proofErr w:type="spellStart"/>
        <w:r>
          <w:rPr>
            <w:rFonts w:eastAsia="Times New Roman" w:cs="Arial"/>
            <w:sz w:val="22"/>
            <w:lang w:eastAsia="de-DE"/>
          </w:rPr>
          <w:t>MAtoN</w:t>
        </w:r>
        <w:proofErr w:type="spellEnd"/>
        <w:r>
          <w:rPr>
            <w:rFonts w:eastAsia="Times New Roman" w:cs="Arial"/>
            <w:sz w:val="22"/>
            <w:lang w:eastAsia="de-DE"/>
          </w:rPr>
          <w:t>)</w:t>
        </w:r>
      </w:ins>
      <w:ins w:id="37" w:author="Jim Foye" w:date="2017-04-26T06:43:00Z">
        <w:r>
          <w:rPr>
            <w:rFonts w:eastAsia="Times New Roman" w:cs="Arial"/>
            <w:sz w:val="22"/>
            <w:lang w:eastAsia="de-DE"/>
          </w:rPr>
          <w:t xml:space="preserve"> and</w:t>
        </w:r>
      </w:ins>
      <w:ins w:id="38" w:author="Jim Foye" w:date="2017-04-26T06:54:00Z">
        <w:r w:rsidR="00000700">
          <w:rPr>
            <w:rFonts w:eastAsia="Times New Roman" w:cs="Arial"/>
            <w:sz w:val="22"/>
            <w:lang w:eastAsia="de-DE"/>
          </w:rPr>
          <w:t xml:space="preserve"> the</w:t>
        </w:r>
      </w:ins>
      <w:ins w:id="39" w:author="Jim Foye" w:date="2017-04-26T06:43:00Z">
        <w:r>
          <w:rPr>
            <w:rFonts w:eastAsia="Times New Roman" w:cs="Arial"/>
            <w:sz w:val="22"/>
            <w:lang w:eastAsia="de-DE"/>
          </w:rPr>
          <w:t xml:space="preserve"> Response </w:t>
        </w:r>
      </w:ins>
      <w:ins w:id="40" w:author="Jim Foye" w:date="2017-04-26T06:55:00Z">
        <w:r w:rsidR="00000700">
          <w:rPr>
            <w:rFonts w:eastAsia="Times New Roman" w:cs="Arial"/>
            <w:sz w:val="22"/>
            <w:lang w:eastAsia="de-DE"/>
          </w:rPr>
          <w:t>P</w:t>
        </w:r>
      </w:ins>
      <w:ins w:id="41" w:author="Jim Foye" w:date="2017-04-26T06:43:00Z">
        <w:r>
          <w:rPr>
            <w:rFonts w:eastAsia="Times New Roman" w:cs="Arial"/>
            <w:sz w:val="22"/>
            <w:lang w:eastAsia="de-DE"/>
          </w:rPr>
          <w:t>lan for the Marking of New Wrecks.</w:t>
        </w:r>
      </w:ins>
    </w:p>
    <w:p w14:paraId="7C84A581" w14:textId="5CB13E32" w:rsidR="006B216F" w:rsidRPr="004800B5" w:rsidRDefault="006B216F" w:rsidP="002C5195">
      <w:pPr>
        <w:shd w:val="clear" w:color="auto" w:fill="FFFFFF"/>
        <w:jc w:val="both"/>
        <w:rPr>
          <w:rFonts w:eastAsia="Times New Roman" w:cs="Arial"/>
          <w:sz w:val="22"/>
          <w:lang w:eastAsia="de-DE"/>
        </w:rPr>
      </w:pPr>
    </w:p>
    <w:p w14:paraId="4DB1F346" w14:textId="77777777" w:rsidR="00781E9D" w:rsidRPr="00993B7D" w:rsidRDefault="00781E9D" w:rsidP="00781E9D">
      <w:pPr>
        <w:pStyle w:val="Heading1"/>
        <w:keepLines w:val="0"/>
        <w:tabs>
          <w:tab w:val="clear" w:pos="0"/>
          <w:tab w:val="left" w:pos="567"/>
        </w:tabs>
        <w:spacing w:after="240" w:line="240" w:lineRule="auto"/>
        <w:ind w:left="567" w:hanging="567"/>
      </w:pPr>
      <w:bookmarkStart w:id="42" w:name="_Toc197439974"/>
      <w:bookmarkEnd w:id="18"/>
      <w:bookmarkEnd w:id="19"/>
      <w:bookmarkEnd w:id="20"/>
      <w:r w:rsidRPr="00993B7D">
        <w:t>Monitoring and reporting</w:t>
      </w:r>
      <w:bookmarkEnd w:id="42"/>
    </w:p>
    <w:p w14:paraId="3ECEAD8E" w14:textId="77777777" w:rsidR="00781E9D" w:rsidRPr="004800B5" w:rsidRDefault="00781E9D" w:rsidP="00853EA2">
      <w:pPr>
        <w:shd w:val="clear" w:color="auto" w:fill="FFFFFF"/>
        <w:jc w:val="both"/>
        <w:rPr>
          <w:rFonts w:eastAsia="Times New Roman" w:cs="Arial"/>
          <w:sz w:val="22"/>
          <w:lang w:eastAsia="de-DE"/>
        </w:rPr>
      </w:pPr>
      <w:r w:rsidRPr="004800B5">
        <w:rPr>
          <w:rFonts w:eastAsia="Times New Roman" w:cs="Arial"/>
          <w:sz w:val="22"/>
          <w:lang w:eastAsia="de-DE"/>
        </w:rPr>
        <w:t>Coastal state authorities need to take special care with position monitoring and position integrity, as it pertains to drifting hazards and obstructions</w:t>
      </w:r>
      <w:r w:rsidR="00853EA2" w:rsidRPr="004800B5">
        <w:rPr>
          <w:rFonts w:eastAsia="Times New Roman" w:cs="Arial"/>
          <w:sz w:val="22"/>
          <w:lang w:eastAsia="de-DE"/>
        </w:rPr>
        <w:t>.</w:t>
      </w:r>
      <w:r w:rsidRPr="004800B5">
        <w:rPr>
          <w:rFonts w:eastAsia="Times New Roman" w:cs="Arial"/>
          <w:sz w:val="22"/>
          <w:lang w:eastAsia="de-DE"/>
        </w:rPr>
        <w:t xml:space="preserve"> </w:t>
      </w:r>
    </w:p>
    <w:p w14:paraId="7F7F23BE" w14:textId="4A806C43" w:rsidR="00853EA2" w:rsidRDefault="00853EA2" w:rsidP="00E17BA6">
      <w:pPr>
        <w:shd w:val="clear" w:color="auto" w:fill="FFFFFF"/>
        <w:jc w:val="both"/>
        <w:rPr>
          <w:ins w:id="43" w:author="Jim Foye" w:date="2017-04-26T04:58:00Z"/>
          <w:rFonts w:eastAsia="Times New Roman" w:cs="Arial"/>
          <w:sz w:val="22"/>
          <w:lang w:eastAsia="de-DE"/>
        </w:rPr>
      </w:pPr>
      <w:proofErr w:type="gramStart"/>
      <w:r w:rsidRPr="004800B5">
        <w:rPr>
          <w:rFonts w:eastAsia="Times New Roman" w:cs="Arial"/>
          <w:sz w:val="22"/>
          <w:lang w:eastAsia="de-DE"/>
        </w:rPr>
        <w:t>The broadcast of Maritime Safety Information is fundamental in the use &amp; reporting of drifting wreckage</w:t>
      </w:r>
      <w:ins w:id="44" w:author="Jim Foye" w:date="2017-04-26T06:44:00Z">
        <w:r w:rsidR="00342908">
          <w:rPr>
            <w:rFonts w:eastAsia="Times New Roman" w:cs="Arial"/>
            <w:sz w:val="22"/>
            <w:lang w:eastAsia="de-DE"/>
          </w:rPr>
          <w:t xml:space="preserve"> and should follow International</w:t>
        </w:r>
      </w:ins>
      <w:ins w:id="45" w:author="Jim Foye" w:date="2017-04-26T06:55:00Z">
        <w:r w:rsidR="00000700">
          <w:rPr>
            <w:rFonts w:eastAsia="Times New Roman" w:cs="Arial"/>
            <w:sz w:val="22"/>
            <w:lang w:eastAsia="de-DE"/>
          </w:rPr>
          <w:t xml:space="preserve"> guidance.</w:t>
        </w:r>
        <w:proofErr w:type="gramEnd"/>
        <w:del w:id="46" w:author="Alfredo Dominguez" w:date="2017-04-27T12:42:00Z">
          <w:r w:rsidR="00000700" w:rsidDel="002A29FF">
            <w:rPr>
              <w:rFonts w:eastAsia="Times New Roman" w:cs="Arial"/>
              <w:sz w:val="22"/>
              <w:lang w:eastAsia="de-DE"/>
            </w:rPr>
            <w:delText xml:space="preserve"> </w:delText>
          </w:r>
        </w:del>
      </w:ins>
    </w:p>
    <w:p w14:paraId="2F31A30D" w14:textId="77777777" w:rsidR="00F2486A" w:rsidRDefault="00F2486A" w:rsidP="00E17BA6">
      <w:pPr>
        <w:shd w:val="clear" w:color="auto" w:fill="FFFFFF"/>
        <w:jc w:val="both"/>
        <w:rPr>
          <w:ins w:id="47" w:author="Jim Foye" w:date="2017-04-26T04:58:00Z"/>
          <w:rFonts w:eastAsia="Times New Roman" w:cs="Arial"/>
          <w:sz w:val="22"/>
          <w:lang w:eastAsia="de-DE"/>
        </w:rPr>
      </w:pPr>
    </w:p>
    <w:p w14:paraId="1E48FAB9" w14:textId="4F9BD8C0" w:rsidR="00F2486A" w:rsidRPr="00E53AEE" w:rsidRDefault="00F2486A" w:rsidP="00E53AEE">
      <w:pPr>
        <w:pStyle w:val="Heading1"/>
        <w:keepLines w:val="0"/>
        <w:tabs>
          <w:tab w:val="clear" w:pos="0"/>
          <w:tab w:val="left" w:pos="567"/>
        </w:tabs>
        <w:spacing w:after="240" w:line="240" w:lineRule="auto"/>
        <w:ind w:left="567" w:hanging="567"/>
        <w:rPr>
          <w:ins w:id="48" w:author="Jim Foye" w:date="2017-04-26T05:15:00Z"/>
        </w:rPr>
      </w:pPr>
      <w:ins w:id="49" w:author="Jim Foye" w:date="2017-04-26T04:58:00Z">
        <w:r w:rsidRPr="00E53AEE">
          <w:lastRenderedPageBreak/>
          <w:t>Definitions</w:t>
        </w:r>
      </w:ins>
    </w:p>
    <w:p w14:paraId="06F648EE" w14:textId="70676AFD" w:rsidR="00E53AEE" w:rsidRDefault="00E53AEE" w:rsidP="00E17BA6">
      <w:pPr>
        <w:shd w:val="clear" w:color="auto" w:fill="FFFFFF"/>
        <w:jc w:val="both"/>
        <w:rPr>
          <w:ins w:id="50" w:author="Jim Foye" w:date="2017-04-26T05:15:00Z"/>
          <w:rFonts w:eastAsia="Times New Roman" w:cs="Arial"/>
          <w:sz w:val="22"/>
          <w:lang w:eastAsia="de-DE"/>
        </w:rPr>
      </w:pPr>
      <w:ins w:id="51" w:author="Jim Foye" w:date="2017-04-26T05:15:00Z">
        <w:r>
          <w:rPr>
            <w:rFonts w:eastAsia="Times New Roman" w:cs="Arial"/>
            <w:sz w:val="22"/>
            <w:lang w:eastAsia="de-DE"/>
          </w:rPr>
          <w:t>Hazard</w:t>
        </w:r>
      </w:ins>
      <w:ins w:id="52" w:author="Jim Foye" w:date="2017-04-26T06:56:00Z">
        <w:r w:rsidR="00643A96">
          <w:rPr>
            <w:rFonts w:eastAsia="Times New Roman" w:cs="Arial"/>
            <w:sz w:val="22"/>
            <w:lang w:eastAsia="de-DE"/>
          </w:rPr>
          <w:t xml:space="preserve"> – means a condition or threat that poses a </w:t>
        </w:r>
      </w:ins>
      <w:ins w:id="53" w:author="Alfredo Dominguez" w:date="2017-04-27T12:39:00Z">
        <w:r w:rsidR="002A29FF">
          <w:rPr>
            <w:rFonts w:eastAsia="Times New Roman" w:cs="Arial"/>
            <w:sz w:val="22"/>
            <w:lang w:eastAsia="de-DE"/>
          </w:rPr>
          <w:t>danger</w:t>
        </w:r>
      </w:ins>
      <w:ins w:id="54" w:author="Jim Foye" w:date="2017-04-26T06:56:00Z">
        <w:r w:rsidR="00643A96">
          <w:rPr>
            <w:rFonts w:eastAsia="Times New Roman" w:cs="Arial"/>
            <w:sz w:val="22"/>
            <w:lang w:eastAsia="de-DE"/>
          </w:rPr>
          <w:t xml:space="preserve"> or impediment to navigation, </w:t>
        </w:r>
      </w:ins>
      <w:ins w:id="55" w:author="Alfredo Dominguez" w:date="2017-04-27T12:39:00Z">
        <w:r w:rsidR="002A29FF">
          <w:rPr>
            <w:rFonts w:eastAsia="Times New Roman" w:cs="Arial"/>
            <w:sz w:val="22"/>
            <w:lang w:eastAsia="de-DE"/>
          </w:rPr>
          <w:t>or</w:t>
        </w:r>
      </w:ins>
      <w:ins w:id="56" w:author="Jim Foye" w:date="2017-04-26T06:56:00Z">
        <w:r w:rsidR="00643A96">
          <w:rPr>
            <w:rFonts w:eastAsia="Times New Roman" w:cs="Arial"/>
            <w:sz w:val="22"/>
            <w:lang w:eastAsia="de-DE"/>
          </w:rPr>
          <w:t xml:space="preserve"> </w:t>
        </w:r>
        <w:proofErr w:type="gramStart"/>
        <w:r w:rsidR="00643A96">
          <w:rPr>
            <w:rFonts w:eastAsia="Times New Roman" w:cs="Arial"/>
            <w:sz w:val="22"/>
            <w:lang w:eastAsia="de-DE"/>
          </w:rPr>
          <w:t xml:space="preserve">may reasonably be </w:t>
        </w:r>
      </w:ins>
      <w:ins w:id="57" w:author="Alfredo Dominguez" w:date="2017-04-27T12:40:00Z">
        <w:r w:rsidR="002A29FF">
          <w:rPr>
            <w:rFonts w:eastAsia="Times New Roman" w:cs="Arial"/>
            <w:sz w:val="22"/>
            <w:lang w:eastAsia="de-DE"/>
          </w:rPr>
          <w:t>expected</w:t>
        </w:r>
      </w:ins>
      <w:proofErr w:type="gramEnd"/>
      <w:ins w:id="58" w:author="Jim Foye" w:date="2017-04-26T06:56:00Z">
        <w:r w:rsidR="00643A96">
          <w:rPr>
            <w:rFonts w:eastAsia="Times New Roman" w:cs="Arial"/>
            <w:sz w:val="22"/>
            <w:lang w:eastAsia="de-DE"/>
          </w:rPr>
          <w:t xml:space="preserve"> to result in major harmful consequences to the maritime environment, or damage to the coastline or related </w:t>
        </w:r>
      </w:ins>
      <w:ins w:id="59" w:author="Jim Foye" w:date="2017-04-26T06:58:00Z">
        <w:r w:rsidR="00643A96">
          <w:rPr>
            <w:rFonts w:eastAsia="Times New Roman" w:cs="Arial"/>
            <w:sz w:val="22"/>
            <w:lang w:eastAsia="de-DE"/>
          </w:rPr>
          <w:t>interests</w:t>
        </w:r>
      </w:ins>
      <w:ins w:id="60" w:author="Jim Foye" w:date="2017-04-26T06:56:00Z">
        <w:r w:rsidR="00643A96">
          <w:rPr>
            <w:rFonts w:eastAsia="Times New Roman" w:cs="Arial"/>
            <w:sz w:val="22"/>
            <w:lang w:eastAsia="de-DE"/>
          </w:rPr>
          <w:t xml:space="preserve"> </w:t>
        </w:r>
      </w:ins>
      <w:ins w:id="61" w:author="Jim Foye" w:date="2017-04-26T06:58:00Z">
        <w:r w:rsidR="00643A96">
          <w:rPr>
            <w:rFonts w:eastAsia="Times New Roman" w:cs="Arial"/>
            <w:sz w:val="22"/>
            <w:lang w:eastAsia="de-DE"/>
          </w:rPr>
          <w:t>of one or more States.</w:t>
        </w:r>
      </w:ins>
    </w:p>
    <w:p w14:paraId="508A7A43" w14:textId="77777777" w:rsidR="00643A96" w:rsidRDefault="00643A96" w:rsidP="00E17BA6">
      <w:pPr>
        <w:shd w:val="clear" w:color="auto" w:fill="FFFFFF"/>
        <w:jc w:val="both"/>
        <w:rPr>
          <w:ins w:id="62" w:author="Jim Foye" w:date="2017-04-26T06:58:00Z"/>
          <w:rFonts w:eastAsia="Times New Roman" w:cs="Arial"/>
          <w:sz w:val="22"/>
          <w:lang w:eastAsia="de-DE"/>
        </w:rPr>
      </w:pPr>
    </w:p>
    <w:p w14:paraId="315894C6" w14:textId="415BDB82" w:rsidR="00E53AEE" w:rsidRDefault="00643A96" w:rsidP="00E17BA6">
      <w:pPr>
        <w:shd w:val="clear" w:color="auto" w:fill="FFFFFF"/>
        <w:jc w:val="both"/>
        <w:rPr>
          <w:ins w:id="63" w:author="Jim Foye" w:date="2017-04-26T04:58:00Z"/>
          <w:rFonts w:eastAsia="Times New Roman" w:cs="Arial"/>
          <w:sz w:val="22"/>
          <w:lang w:eastAsia="de-DE"/>
        </w:rPr>
      </w:pPr>
      <w:ins w:id="64" w:author="Jim Foye" w:date="2017-04-26T05:15:00Z">
        <w:r>
          <w:rPr>
            <w:rFonts w:eastAsia="Times New Roman" w:cs="Arial"/>
            <w:sz w:val="22"/>
            <w:lang w:eastAsia="de-DE"/>
          </w:rPr>
          <w:t xml:space="preserve">Ship </w:t>
        </w:r>
      </w:ins>
      <w:ins w:id="65" w:author="Jim Foye" w:date="2017-04-26T06:59:00Z">
        <w:r>
          <w:rPr>
            <w:rFonts w:eastAsia="Times New Roman" w:cs="Arial"/>
            <w:sz w:val="22"/>
            <w:lang w:eastAsia="de-DE"/>
          </w:rPr>
          <w:t>–</w:t>
        </w:r>
      </w:ins>
      <w:ins w:id="66" w:author="Jim Foye" w:date="2017-04-26T05:15:00Z">
        <w:r>
          <w:rPr>
            <w:rFonts w:eastAsia="Times New Roman" w:cs="Arial"/>
            <w:sz w:val="22"/>
            <w:lang w:eastAsia="de-DE"/>
          </w:rPr>
          <w:t xml:space="preserve"> means </w:t>
        </w:r>
      </w:ins>
      <w:ins w:id="67" w:author="Jim Foye" w:date="2017-04-26T06:59:00Z">
        <w:r>
          <w:rPr>
            <w:rFonts w:eastAsia="Times New Roman" w:cs="Arial"/>
            <w:sz w:val="22"/>
            <w:lang w:eastAsia="de-DE"/>
          </w:rPr>
          <w:t xml:space="preserve">a </w:t>
        </w:r>
      </w:ins>
      <w:ins w:id="68" w:author="Alfredo Dominguez" w:date="2017-04-27T12:40:00Z">
        <w:r w:rsidR="002A29FF">
          <w:rPr>
            <w:rFonts w:eastAsia="Times New Roman" w:cs="Arial"/>
            <w:sz w:val="22"/>
            <w:lang w:eastAsia="de-DE"/>
          </w:rPr>
          <w:t>sea-going</w:t>
        </w:r>
      </w:ins>
      <w:ins w:id="69" w:author="Jim Foye" w:date="2017-04-26T06:59:00Z">
        <w:r>
          <w:rPr>
            <w:rFonts w:eastAsia="Times New Roman" w:cs="Arial"/>
            <w:sz w:val="22"/>
            <w:lang w:eastAsia="de-DE"/>
          </w:rPr>
          <w:t xml:space="preserve"> vessel of any ty</w:t>
        </w:r>
      </w:ins>
      <w:ins w:id="70" w:author="Jim Foye" w:date="2017-04-26T07:00:00Z">
        <w:r>
          <w:rPr>
            <w:rFonts w:eastAsia="Times New Roman" w:cs="Arial"/>
            <w:sz w:val="22"/>
            <w:lang w:eastAsia="de-DE"/>
          </w:rPr>
          <w:t>p</w:t>
        </w:r>
      </w:ins>
      <w:ins w:id="71" w:author="Jim Foye" w:date="2017-04-26T06:59:00Z">
        <w:r>
          <w:rPr>
            <w:rFonts w:eastAsia="Times New Roman" w:cs="Arial"/>
            <w:sz w:val="22"/>
            <w:lang w:eastAsia="de-DE"/>
          </w:rPr>
          <w:t>e whats</w:t>
        </w:r>
      </w:ins>
      <w:ins w:id="72" w:author="Jim Foye" w:date="2017-04-26T07:00:00Z">
        <w:r>
          <w:rPr>
            <w:rFonts w:eastAsia="Times New Roman" w:cs="Arial"/>
            <w:sz w:val="22"/>
            <w:lang w:eastAsia="de-DE"/>
          </w:rPr>
          <w:t>o</w:t>
        </w:r>
      </w:ins>
      <w:ins w:id="73" w:author="Jim Foye" w:date="2017-04-26T06:59:00Z">
        <w:r>
          <w:rPr>
            <w:rFonts w:eastAsia="Times New Roman" w:cs="Arial"/>
            <w:sz w:val="22"/>
            <w:lang w:eastAsia="de-DE"/>
          </w:rPr>
          <w:t xml:space="preserve">ever and includes hydrofoil boats, air-cushion </w:t>
        </w:r>
      </w:ins>
      <w:ins w:id="74" w:author="Jim Foye" w:date="2017-04-26T07:03:00Z">
        <w:r>
          <w:rPr>
            <w:rFonts w:eastAsia="Times New Roman" w:cs="Arial"/>
            <w:sz w:val="22"/>
            <w:lang w:eastAsia="de-DE"/>
          </w:rPr>
          <w:t>vehicles</w:t>
        </w:r>
      </w:ins>
      <w:ins w:id="75" w:author="Jim Foye" w:date="2017-04-26T06:59:00Z">
        <w:r>
          <w:rPr>
            <w:rFonts w:eastAsia="Times New Roman" w:cs="Arial"/>
            <w:sz w:val="22"/>
            <w:lang w:eastAsia="de-DE"/>
          </w:rPr>
          <w:t xml:space="preserve">, submersibles, floating craft and floating </w:t>
        </w:r>
      </w:ins>
      <w:ins w:id="76" w:author="Jim Foye" w:date="2017-04-26T07:03:00Z">
        <w:r>
          <w:rPr>
            <w:rFonts w:eastAsia="Times New Roman" w:cs="Arial"/>
            <w:sz w:val="22"/>
            <w:lang w:eastAsia="de-DE"/>
          </w:rPr>
          <w:t>platforms</w:t>
        </w:r>
      </w:ins>
      <w:ins w:id="77" w:author="Jim Foye" w:date="2017-04-26T06:59:00Z">
        <w:r>
          <w:rPr>
            <w:rFonts w:eastAsia="Times New Roman" w:cs="Arial"/>
            <w:sz w:val="22"/>
            <w:lang w:eastAsia="de-DE"/>
          </w:rPr>
          <w:t>.</w:t>
        </w:r>
      </w:ins>
    </w:p>
    <w:p w14:paraId="70C74C3E" w14:textId="6D9A3968" w:rsidR="00F2486A" w:rsidRDefault="00F2486A" w:rsidP="00E53AEE">
      <w:pPr>
        <w:pStyle w:val="Heading1"/>
        <w:keepLines w:val="0"/>
        <w:tabs>
          <w:tab w:val="clear" w:pos="0"/>
          <w:tab w:val="left" w:pos="567"/>
        </w:tabs>
        <w:spacing w:after="240" w:line="240" w:lineRule="auto"/>
        <w:ind w:left="567" w:hanging="567"/>
        <w:rPr>
          <w:ins w:id="78" w:author="Jim Foye" w:date="2017-04-26T05:22:00Z"/>
        </w:rPr>
      </w:pPr>
      <w:ins w:id="79" w:author="Jim Foye" w:date="2017-04-26T04:59:00Z">
        <w:r w:rsidRPr="00E53AEE">
          <w:t xml:space="preserve">Acronyms </w:t>
        </w:r>
      </w:ins>
    </w:p>
    <w:p w14:paraId="22E5D590" w14:textId="1DC5AE4F" w:rsidR="00F2486A" w:rsidRPr="00E53AEE" w:rsidRDefault="00F2486A" w:rsidP="00E53AEE">
      <w:pPr>
        <w:pStyle w:val="Heading1"/>
        <w:keepLines w:val="0"/>
        <w:tabs>
          <w:tab w:val="clear" w:pos="0"/>
          <w:tab w:val="left" w:pos="567"/>
        </w:tabs>
        <w:spacing w:after="240" w:line="240" w:lineRule="auto"/>
        <w:ind w:left="567" w:hanging="567"/>
        <w:rPr>
          <w:ins w:id="80" w:author="Jim Foye" w:date="2017-04-26T05:01:00Z"/>
        </w:rPr>
      </w:pPr>
      <w:ins w:id="81" w:author="Jim Foye" w:date="2017-04-26T04:59:00Z">
        <w:r w:rsidRPr="00E53AEE">
          <w:t>References</w:t>
        </w:r>
      </w:ins>
    </w:p>
    <w:p w14:paraId="3177956E" w14:textId="2F2174CB" w:rsidR="00E53AEE" w:rsidRDefault="00E53AEE" w:rsidP="00E53AEE">
      <w:pPr>
        <w:shd w:val="clear" w:color="auto" w:fill="FFFFFF"/>
        <w:jc w:val="both"/>
        <w:rPr>
          <w:ins w:id="82" w:author="Jim Foye" w:date="2017-04-26T05:16:00Z"/>
          <w:rFonts w:eastAsia="Times New Roman" w:cs="Arial"/>
          <w:sz w:val="22"/>
          <w:lang w:eastAsia="de-DE"/>
        </w:rPr>
      </w:pPr>
      <w:ins w:id="83" w:author="Jim Foye" w:date="2017-04-26T05:17:00Z">
        <w:r>
          <w:rPr>
            <w:rFonts w:eastAsia="Times New Roman" w:cs="Arial"/>
            <w:sz w:val="22"/>
            <w:lang w:eastAsia="de-DE"/>
          </w:rPr>
          <w:t xml:space="preserve">The Nairobi International Convention on the Removal of Wrecks </w:t>
        </w:r>
      </w:ins>
    </w:p>
    <w:p w14:paraId="4CEB0842" w14:textId="16814EB2" w:rsidR="00F2486A" w:rsidRPr="00E53AEE" w:rsidRDefault="00F2486A" w:rsidP="00E53AEE">
      <w:pPr>
        <w:shd w:val="clear" w:color="auto" w:fill="FFFFFF"/>
        <w:jc w:val="both"/>
        <w:rPr>
          <w:ins w:id="84" w:author="Jim Foye" w:date="2017-04-26T05:01:00Z"/>
          <w:rFonts w:eastAsia="Times New Roman" w:cs="Arial"/>
          <w:sz w:val="22"/>
          <w:lang w:eastAsia="de-DE"/>
        </w:rPr>
      </w:pPr>
      <w:ins w:id="85" w:author="Jim Foye" w:date="2017-04-26T05:01:00Z">
        <w:r w:rsidRPr="00E53AEE">
          <w:rPr>
            <w:rFonts w:eastAsia="Times New Roman" w:cs="Arial"/>
            <w:sz w:val="22"/>
            <w:lang w:eastAsia="de-DE"/>
          </w:rPr>
          <w:t>1046</w:t>
        </w:r>
        <w:r>
          <w:rPr>
            <w:rFonts w:eastAsia="Times New Roman" w:cs="Arial"/>
            <w:sz w:val="22"/>
            <w:lang w:eastAsia="de-DE"/>
          </w:rPr>
          <w:t xml:space="preserve"> </w:t>
        </w:r>
        <w:r w:rsidRPr="00E53AEE">
          <w:rPr>
            <w:rFonts w:eastAsia="Times New Roman" w:cs="Arial"/>
            <w:sz w:val="22"/>
            <w:lang w:eastAsia="de-DE"/>
          </w:rPr>
          <w:t>Response Plan for the Marking of New Wrecks</w:t>
        </w:r>
      </w:ins>
    </w:p>
    <w:p w14:paraId="2D83B41C" w14:textId="706E3DDF" w:rsidR="00F2486A" w:rsidRDefault="00F2486A" w:rsidP="00E17BA6">
      <w:pPr>
        <w:shd w:val="clear" w:color="auto" w:fill="FFFFFF"/>
        <w:jc w:val="both"/>
        <w:rPr>
          <w:ins w:id="86" w:author="Jim Foye" w:date="2017-04-26T04:58:00Z"/>
          <w:rFonts w:eastAsia="Times New Roman" w:cs="Arial"/>
          <w:sz w:val="22"/>
          <w:lang w:eastAsia="de-DE"/>
        </w:rPr>
      </w:pPr>
      <w:ins w:id="87" w:author="Jim Foye" w:date="2017-04-26T05:02:00Z">
        <w:r>
          <w:rPr>
            <w:rFonts w:eastAsia="Times New Roman" w:cs="Arial"/>
            <w:sz w:val="22"/>
            <w:lang w:eastAsia="de-DE"/>
          </w:rPr>
          <w:t xml:space="preserve">XXXXX - </w:t>
        </w:r>
        <w:r w:rsidRPr="004800B5">
          <w:rPr>
            <w:rFonts w:eastAsia="Times New Roman" w:cs="Arial"/>
            <w:sz w:val="22"/>
            <w:lang w:eastAsia="de-DE"/>
          </w:rPr>
          <w:t>IALA guidance on Mobile AtoN (</w:t>
        </w:r>
        <w:proofErr w:type="spellStart"/>
        <w:r w:rsidRPr="004800B5">
          <w:rPr>
            <w:rFonts w:eastAsia="Times New Roman" w:cs="Arial"/>
            <w:sz w:val="22"/>
            <w:lang w:eastAsia="de-DE"/>
          </w:rPr>
          <w:t>MAtoN</w:t>
        </w:r>
      </w:ins>
      <w:proofErr w:type="spellEnd"/>
      <w:ins w:id="88" w:author="Jim Foye" w:date="2017-04-26T05:04:00Z">
        <w:r w:rsidR="004273A2">
          <w:rPr>
            <w:rFonts w:eastAsia="Times New Roman" w:cs="Arial"/>
            <w:sz w:val="22"/>
            <w:lang w:eastAsia="de-DE"/>
          </w:rPr>
          <w:t>)</w:t>
        </w:r>
      </w:ins>
    </w:p>
    <w:p w14:paraId="10959440" w14:textId="77777777" w:rsidR="00F2486A" w:rsidRPr="004800B5" w:rsidRDefault="00F2486A" w:rsidP="00E17BA6">
      <w:pPr>
        <w:shd w:val="clear" w:color="auto" w:fill="FFFFFF"/>
        <w:jc w:val="both"/>
        <w:rPr>
          <w:rFonts w:eastAsia="Times New Roman" w:cs="Arial"/>
          <w:sz w:val="22"/>
          <w:lang w:eastAsia="de-DE"/>
        </w:rPr>
      </w:pPr>
    </w:p>
    <w:p w14:paraId="5DEF6EFE" w14:textId="77777777" w:rsidR="004800B5" w:rsidRDefault="004800B5" w:rsidP="00853EA2">
      <w:pPr>
        <w:shd w:val="clear" w:color="auto" w:fill="FFFFFF"/>
        <w:jc w:val="both"/>
        <w:rPr>
          <w:rFonts w:eastAsia="Times New Roman" w:cs="Arial"/>
          <w:sz w:val="24"/>
          <w:szCs w:val="24"/>
          <w:lang w:eastAsia="de-DE"/>
        </w:rPr>
        <w:sectPr w:rsidR="004800B5" w:rsidSect="0083218D">
          <w:headerReference w:type="default" r:id="rId14"/>
          <w:pgSz w:w="11906" w:h="16838" w:code="9"/>
          <w:pgMar w:top="567" w:right="794" w:bottom="567" w:left="907" w:header="850" w:footer="850" w:gutter="0"/>
          <w:cols w:space="708"/>
          <w:docGrid w:linePitch="360"/>
        </w:sectPr>
      </w:pPr>
    </w:p>
    <w:p w14:paraId="33FCE74E" w14:textId="77777777" w:rsidR="00781E9D" w:rsidRDefault="00781E9D" w:rsidP="00781E9D">
      <w:pPr>
        <w:pStyle w:val="Heading1"/>
        <w:numPr>
          <w:ilvl w:val="0"/>
          <w:numId w:val="0"/>
        </w:numPr>
        <w:ind w:left="567"/>
        <w:jc w:val="center"/>
      </w:pPr>
      <w:r>
        <w:lastRenderedPageBreak/>
        <w:t>APPENDIX A</w:t>
      </w:r>
    </w:p>
    <w:p w14:paraId="084277CD" w14:textId="77777777" w:rsidR="00781E9D" w:rsidRDefault="00781E9D" w:rsidP="00781E9D">
      <w:pPr>
        <w:pStyle w:val="BodyText"/>
        <w:rPr>
          <w:lang w:eastAsia="de-DE"/>
        </w:rPr>
      </w:pPr>
    </w:p>
    <w:p w14:paraId="78FAAC7D" w14:textId="77777777" w:rsidR="00781E9D" w:rsidRPr="003F2A8D" w:rsidRDefault="00781E9D" w:rsidP="00781E9D">
      <w:pPr>
        <w:pStyle w:val="BodyText"/>
        <w:rPr>
          <w:lang w:eastAsia="de-DE"/>
        </w:rPr>
      </w:pPr>
    </w:p>
    <w:p w14:paraId="43B84061" w14:textId="77777777" w:rsidR="00781E9D" w:rsidRDefault="00781E9D" w:rsidP="00781E9D">
      <w:pPr>
        <w:pStyle w:val="Heading1"/>
        <w:numPr>
          <w:ilvl w:val="0"/>
          <w:numId w:val="0"/>
        </w:numPr>
        <w:ind w:left="567"/>
        <w:jc w:val="center"/>
      </w:pPr>
      <w:r>
        <w:t>WRECK MARK STEP DiagraM</w:t>
      </w:r>
    </w:p>
    <w:p w14:paraId="0E8AA494" w14:textId="77777777" w:rsidR="008E59A3" w:rsidRPr="002C5195" w:rsidRDefault="00781E9D" w:rsidP="002C5195">
      <w:pPr>
        <w:pStyle w:val="BodyText"/>
        <w:rPr>
          <w:rFonts w:eastAsia="Times New Roman" w:cs="Times New Roman"/>
          <w:lang w:val="en-US"/>
        </w:rPr>
      </w:pPr>
      <w:r>
        <w:rPr>
          <w:rFonts w:eastAsia="Times New Roman" w:cs="Times New Roman"/>
          <w:noProof/>
          <w:lang w:eastAsia="en-GB"/>
        </w:rPr>
        <w:drawing>
          <wp:inline distT="0" distB="0" distL="0" distR="0" wp14:anchorId="31D682FC" wp14:editId="68677D71">
            <wp:extent cx="5988050" cy="4171950"/>
            <wp:effectExtent l="0" t="0" r="50800" b="0"/>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sectPr w:rsidR="008E59A3" w:rsidRPr="002C5195" w:rsidSect="0083218D">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chael Hadley" w:date="2017-04-26T06:22:00Z" w:initials="MH">
    <w:p w14:paraId="7AC5DE91" w14:textId="77777777" w:rsidR="00111E0A" w:rsidRDefault="00111E0A">
      <w:pPr>
        <w:pStyle w:val="CommentText"/>
      </w:pPr>
      <w:r>
        <w:rPr>
          <w:rStyle w:val="CommentReference"/>
        </w:rPr>
        <w:annotationRef/>
      </w:r>
      <w:r>
        <w:t>Insert reference</w:t>
      </w:r>
    </w:p>
  </w:comment>
  <w:comment w:id="2" w:author="Michael Hadley" w:date="2017-04-26T06:22:00Z" w:initials="MH">
    <w:p w14:paraId="13F86839" w14:textId="77777777" w:rsidR="005378B8" w:rsidRDefault="005378B8">
      <w:pPr>
        <w:pStyle w:val="CommentText"/>
      </w:pPr>
      <w:r>
        <w:rPr>
          <w:rStyle w:val="CommentReference"/>
        </w:rPr>
        <w:annotationRef/>
      </w:r>
      <w:r>
        <w:rPr>
          <w:rStyle w:val="CommentReference"/>
        </w:rPr>
        <w:annotationRef/>
      </w:r>
      <w:r>
        <w:t>Revise as required.</w:t>
      </w:r>
    </w:p>
  </w:comment>
  <w:comment w:id="3" w:author="Michael Hadley" w:date="2017-04-26T06:22:00Z" w:initials="MH">
    <w:p w14:paraId="3BC31CD0"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5" w:author="Michael Hadley" w:date="2017-04-26T06:22:00Z" w:initials="MH">
    <w:p w14:paraId="473523B1" w14:textId="77777777" w:rsidR="00166C2E" w:rsidRDefault="00166C2E" w:rsidP="00166C2E">
      <w:pPr>
        <w:pStyle w:val="CommentText"/>
      </w:pPr>
      <w:r>
        <w:rPr>
          <w:rStyle w:val="CommentReference"/>
        </w:rPr>
        <w:annotationRef/>
      </w:r>
      <w:r>
        <w:t>All IALA documents are to be in UK English.</w:t>
      </w:r>
    </w:p>
    <w:p w14:paraId="5CA705C1" w14:textId="77777777" w:rsidR="00166C2E" w:rsidRDefault="00166C2E" w:rsidP="00166C2E">
      <w:pPr>
        <w:pStyle w:val="CommentText"/>
      </w:pPr>
      <w:r>
        <w:t>No additional styles are to be introduced without approval from IALA (</w:t>
      </w:r>
      <w:proofErr w:type="spellStart"/>
      <w:r>
        <w:t>p.o.c</w:t>
      </w:r>
      <w:proofErr w:type="spellEnd"/>
      <w:r>
        <w:t>. Marie-</w:t>
      </w:r>
      <w:proofErr w:type="spellStart"/>
      <w:r>
        <w:t>Hèléne</w:t>
      </w:r>
      <w:proofErr w:type="spellEnd"/>
      <w:r>
        <w:t xml:space="preserve"> Grillet </w:t>
      </w:r>
      <w:hyperlink r:id="rId1" w:history="1">
        <w:r w:rsidRPr="00D8388E">
          <w:rPr>
            <w:rStyle w:val="Hyperlink"/>
            <w:rFonts w:ascii="Arial" w:hAnsi="Arial" w:cs="Arial"/>
            <w:lang w:val="en-US"/>
          </w:rPr>
          <w:t>marie-helene.grillet@iala-aism.org</w:t>
        </w:r>
      </w:hyperlink>
      <w:r>
        <w:t xml:space="preserve"> )</w:t>
      </w:r>
    </w:p>
  </w:comment>
  <w:comment w:id="8" w:author="Jim Foye" w:date="2017-04-26T07:08:00Z" w:initials="JF">
    <w:p w14:paraId="205F31A6" w14:textId="07916CEC" w:rsidR="00E53AEE" w:rsidRDefault="00E53AEE">
      <w:pPr>
        <w:pStyle w:val="CommentText"/>
      </w:pPr>
      <w:r>
        <w:rPr>
          <w:rStyle w:val="CommentReference"/>
        </w:rPr>
        <w:annotationRef/>
      </w:r>
      <w:r w:rsidR="003A664B">
        <w:t>Could a</w:t>
      </w:r>
      <w:r>
        <w:t xml:space="preserve">dd hazard to </w:t>
      </w:r>
      <w:proofErr w:type="spellStart"/>
      <w:r>
        <w:t>Iala</w:t>
      </w:r>
      <w:proofErr w:type="spellEnd"/>
      <w:r>
        <w:t xml:space="preserve"> definitions</w:t>
      </w:r>
    </w:p>
  </w:comment>
  <w:comment w:id="11" w:author="Jim Foye" w:date="2017-04-26T07:08:00Z" w:initials="JF">
    <w:p w14:paraId="50487EEF" w14:textId="3818B196" w:rsidR="004273A2" w:rsidRDefault="004273A2">
      <w:pPr>
        <w:pStyle w:val="CommentText"/>
      </w:pPr>
      <w:r>
        <w:rPr>
          <w:rStyle w:val="CommentReference"/>
        </w:rPr>
        <w:annotationRef/>
      </w:r>
      <w:r w:rsidR="003A664B">
        <w:t>Could ad</w:t>
      </w:r>
      <w:r>
        <w:t xml:space="preserve">d hazard to </w:t>
      </w:r>
      <w:proofErr w:type="spellStart"/>
      <w:r>
        <w:t>Iala</w:t>
      </w:r>
      <w:proofErr w:type="spellEnd"/>
      <w:r>
        <w:t xml:space="preserve"> definitions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C5DE91" w15:done="0"/>
  <w15:commentEx w15:paraId="13F86839" w15:done="0"/>
  <w15:commentEx w15:paraId="3BC31CD0" w15:done="0"/>
  <w15:commentEx w15:paraId="5CA705C1" w15:done="0"/>
  <w15:commentEx w15:paraId="205F31A6" w15:done="0"/>
  <w15:commentEx w15:paraId="50487EE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8C6A94" w14:textId="77777777" w:rsidR="00A14E10" w:rsidRDefault="00A14E10" w:rsidP="003274DB">
      <w:r>
        <w:separator/>
      </w:r>
    </w:p>
    <w:p w14:paraId="72E18A20" w14:textId="77777777" w:rsidR="00A14E10" w:rsidRDefault="00A14E10"/>
  </w:endnote>
  <w:endnote w:type="continuationSeparator" w:id="0">
    <w:p w14:paraId="4112EBE2" w14:textId="77777777" w:rsidR="00A14E10" w:rsidRDefault="00A14E10" w:rsidP="003274DB">
      <w:r>
        <w:continuationSeparator/>
      </w:r>
    </w:p>
    <w:p w14:paraId="0DF014EC" w14:textId="77777777" w:rsidR="00A14E10" w:rsidRDefault="00A14E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816F8" w14:textId="77777777" w:rsidR="002E4993" w:rsidRDefault="002E4993" w:rsidP="008747E0">
    <w:pPr>
      <w:pStyle w:val="Footer"/>
    </w:pPr>
    <w:r>
      <w:rPr>
        <w:noProof/>
        <w:lang w:eastAsia="en-GB"/>
      </w:rPr>
      <mc:AlternateContent>
        <mc:Choice Requires="wps">
          <w:drawing>
            <wp:anchor distT="0" distB="0" distL="114300" distR="114300" simplePos="0" relativeHeight="251669504" behindDoc="0" locked="0" layoutInCell="1" allowOverlap="1" wp14:anchorId="01327917" wp14:editId="085C19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2E80FB8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6565FABD" w14:textId="77777777" w:rsidR="002E4993" w:rsidRPr="00ED2A8D" w:rsidRDefault="002E4993" w:rsidP="008747E0">
    <w:pPr>
      <w:pStyle w:val="Footer"/>
    </w:pPr>
    <w:r w:rsidRPr="00442889">
      <w:rPr>
        <w:noProof/>
        <w:lang w:eastAsia="en-GB"/>
      </w:rPr>
      <w:drawing>
        <wp:anchor distT="0" distB="0" distL="114300" distR="114300" simplePos="0" relativeHeight="251661312" behindDoc="1" locked="0" layoutInCell="1" allowOverlap="1" wp14:anchorId="505BB09A" wp14:editId="6892F3EC">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4510BEA" w14:textId="77777777" w:rsidR="002E4993" w:rsidRPr="00ED2A8D" w:rsidRDefault="002E4993" w:rsidP="008747E0">
    <w:pPr>
      <w:pStyle w:val="Footer"/>
    </w:pPr>
  </w:p>
  <w:p w14:paraId="0442CF07" w14:textId="77777777" w:rsidR="002E4993" w:rsidRPr="00ED2A8D" w:rsidRDefault="002E4993" w:rsidP="008747E0">
    <w:pPr>
      <w:pStyle w:val="Footer"/>
    </w:pPr>
  </w:p>
  <w:p w14:paraId="120CE9CE" w14:textId="77777777" w:rsidR="002E4993" w:rsidRPr="00ED2A8D" w:rsidRDefault="002E499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07D60" w14:textId="77777777" w:rsidR="007A72CF" w:rsidRPr="007A72CF" w:rsidRDefault="007A72CF" w:rsidP="007A72CF">
    <w:pPr>
      <w:pStyle w:val="Footer"/>
      <w:rPr>
        <w:sz w:val="15"/>
        <w:szCs w:val="15"/>
      </w:rPr>
    </w:pPr>
  </w:p>
  <w:p w14:paraId="7B36C2C8" w14:textId="77777777" w:rsidR="007A72CF" w:rsidRDefault="007A72CF" w:rsidP="007A72CF">
    <w:pPr>
      <w:pStyle w:val="Footerportrait"/>
    </w:pPr>
  </w:p>
  <w:p w14:paraId="7EDB7D0C" w14:textId="77777777" w:rsidR="007A72CF" w:rsidRPr="007A72CF" w:rsidRDefault="00A14E10" w:rsidP="007A72CF">
    <w:pPr>
      <w:pStyle w:val="Footerportrait"/>
      <w:rPr>
        <w:rStyle w:val="PageNumber"/>
      </w:rPr>
    </w:pPr>
    <w:r>
      <w:fldChar w:fldCharType="begin"/>
    </w:r>
    <w:r>
      <w:instrText xml:space="preserve"> STYLEREF "Document type" \* MERGEFORMAT </w:instrText>
    </w:r>
    <w:r>
      <w:fldChar w:fldCharType="separate"/>
    </w:r>
    <w:r w:rsidR="00944C49">
      <w:t>IALA RECOMMENDATION</w:t>
    </w:r>
    <w:r>
      <w:fldChar w:fldCharType="end"/>
    </w:r>
    <w:r w:rsidR="007A72CF">
      <w:t xml:space="preserve"> </w:t>
    </w:r>
    <w:fldSimple w:instr=" STYLEREF &quot;Document number&quot; \* MERGEFORMAT ">
      <w:r w:rsidR="00944C49">
        <w:t>Document reference</w:t>
      </w:r>
    </w:fldSimple>
    <w:r w:rsidR="00564664">
      <w:t xml:space="preserve"> </w:t>
    </w:r>
    <w:r>
      <w:fldChar w:fldCharType="begin"/>
    </w:r>
    <w:r>
      <w:instrText xml:space="preserve"> STYLEREF "Document name" \* MERGEFORMAT </w:instrText>
    </w:r>
    <w:r>
      <w:fldChar w:fldCharType="separate"/>
    </w:r>
    <w:r w:rsidR="00944C49">
      <w:t>Marking of drifting wreckage</w:t>
    </w:r>
    <w:r>
      <w:fldChar w:fldCharType="end"/>
    </w:r>
    <w:r w:rsidR="007A72CF">
      <w:tab/>
    </w:r>
  </w:p>
  <w:p w14:paraId="45592215" w14:textId="77777777" w:rsidR="008608A4" w:rsidRDefault="00CF6D4D" w:rsidP="007A72CF">
    <w:pPr>
      <w:pStyle w:val="Footerportrait"/>
    </w:pPr>
    <w:fldSimple w:instr=" STYLEREF &quot;Edition number&quot; \* MERGEFORMAT ">
      <w:r w:rsidR="00944C49">
        <w:t>Edition 1.0</w:t>
      </w:r>
    </w:fldSimple>
    <w:r w:rsidR="007A72CF">
      <w:t xml:space="preserve"> </w:t>
    </w:r>
    <w:fldSimple w:instr=" STYLEREF &quot;Document date&quot; \* MERGEFORMAT ">
      <w:r w:rsidR="00944C49">
        <w:t>Document date</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944C49">
      <w:t>5</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9F37F7" w14:textId="77777777" w:rsidR="00A14E10" w:rsidRDefault="00A14E10" w:rsidP="003274DB">
      <w:r>
        <w:separator/>
      </w:r>
    </w:p>
    <w:p w14:paraId="2532B787" w14:textId="77777777" w:rsidR="00A14E10" w:rsidRDefault="00A14E10"/>
  </w:footnote>
  <w:footnote w:type="continuationSeparator" w:id="0">
    <w:p w14:paraId="0C45F7BA" w14:textId="77777777" w:rsidR="00A14E10" w:rsidRDefault="00A14E10" w:rsidP="003274DB">
      <w:r>
        <w:continuationSeparator/>
      </w:r>
    </w:p>
    <w:p w14:paraId="733D5D07" w14:textId="77777777" w:rsidR="00A14E10" w:rsidRDefault="00A14E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E73F5" w14:textId="1033F4A2" w:rsidR="002E4993" w:rsidRPr="00ED2A8D" w:rsidRDefault="002E4993" w:rsidP="008747E0">
    <w:pPr>
      <w:pStyle w:val="Header"/>
    </w:pPr>
    <w:r w:rsidRPr="00442889">
      <w:rPr>
        <w:noProof/>
        <w:lang w:eastAsia="en-GB"/>
      </w:rPr>
      <w:drawing>
        <wp:anchor distT="0" distB="0" distL="114300" distR="114300" simplePos="0" relativeHeight="251657214" behindDoc="1" locked="0" layoutInCell="1" allowOverlap="1" wp14:anchorId="0AF00EE3" wp14:editId="3677C7F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3412C">
      <w:tab/>
    </w:r>
    <w:r w:rsidR="0023412C">
      <w:tab/>
    </w:r>
    <w:r w:rsidR="0023412C">
      <w:tab/>
    </w:r>
    <w:r w:rsidR="0023412C">
      <w:tab/>
    </w:r>
    <w:r w:rsidR="0023412C">
      <w:tab/>
    </w:r>
    <w:r w:rsidR="0023412C">
      <w:tab/>
    </w:r>
    <w:r w:rsidR="0023412C">
      <w:tab/>
    </w:r>
    <w:r w:rsidR="0023412C">
      <w:tab/>
    </w:r>
    <w:r w:rsidR="0023412C">
      <w:tab/>
    </w:r>
    <w:r w:rsidR="0023412C">
      <w:tab/>
    </w:r>
    <w:r w:rsidR="00944C49">
      <w:t>ARM7-8.1.1 (</w:t>
    </w:r>
    <w:r w:rsidR="002A5E5A">
      <w:t>ARM6-12.2.4</w:t>
    </w:r>
    <w:r w:rsidR="00671057">
      <w:t>)</w:t>
    </w:r>
  </w:p>
  <w:p w14:paraId="4F5361BC" w14:textId="77777777" w:rsidR="002E4993" w:rsidRPr="00ED2A8D" w:rsidRDefault="002E4993" w:rsidP="008747E0">
    <w:pPr>
      <w:pStyle w:val="Header"/>
    </w:pPr>
  </w:p>
  <w:p w14:paraId="4CD93A25" w14:textId="77777777" w:rsidR="002E4993" w:rsidRDefault="002E4993" w:rsidP="008747E0">
    <w:pPr>
      <w:pStyle w:val="Header"/>
    </w:pPr>
  </w:p>
  <w:p w14:paraId="449876E8" w14:textId="77777777" w:rsidR="002E4993" w:rsidRDefault="002E4993" w:rsidP="008747E0">
    <w:pPr>
      <w:pStyle w:val="Header"/>
    </w:pPr>
  </w:p>
  <w:p w14:paraId="2816777A" w14:textId="77777777" w:rsidR="002E4993" w:rsidRDefault="002E4993" w:rsidP="008747E0">
    <w:pPr>
      <w:pStyle w:val="Header"/>
    </w:pPr>
  </w:p>
  <w:p w14:paraId="00F24AF5" w14:textId="77777777" w:rsidR="002E4993" w:rsidRDefault="002E4993" w:rsidP="008747E0">
    <w:pPr>
      <w:pStyle w:val="Header"/>
    </w:pPr>
  </w:p>
  <w:p w14:paraId="6A323EFE" w14:textId="77777777" w:rsidR="002E4993" w:rsidRDefault="002E4993" w:rsidP="008747E0">
    <w:pPr>
      <w:pStyle w:val="Header"/>
    </w:pPr>
    <w:r>
      <w:rPr>
        <w:noProof/>
        <w:lang w:eastAsia="en-GB"/>
      </w:rPr>
      <w:drawing>
        <wp:anchor distT="0" distB="0" distL="114300" distR="114300" simplePos="0" relativeHeight="251656189" behindDoc="1" locked="0" layoutInCell="1" allowOverlap="1" wp14:anchorId="2C3E7292" wp14:editId="72BE14D7">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4A773A3" w14:textId="77777777" w:rsidR="002E4993" w:rsidRPr="00ED2A8D" w:rsidRDefault="002E4993" w:rsidP="008747E0">
    <w:pPr>
      <w:pStyle w:val="Header"/>
    </w:pPr>
  </w:p>
  <w:p w14:paraId="470BFF98" w14:textId="77777777" w:rsidR="002E4993" w:rsidRPr="00ED2A8D" w:rsidRDefault="002E499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02C3F" w14:textId="77777777" w:rsidR="002E4993" w:rsidRPr="00ED2A8D" w:rsidRDefault="002E4993" w:rsidP="008747E0">
    <w:pPr>
      <w:pStyle w:val="Header"/>
    </w:pPr>
    <w:r>
      <w:rPr>
        <w:noProof/>
        <w:lang w:eastAsia="en-GB"/>
      </w:rPr>
      <w:drawing>
        <wp:anchor distT="0" distB="0" distL="114300" distR="114300" simplePos="0" relativeHeight="251658752" behindDoc="1" locked="0" layoutInCell="1" allowOverlap="1" wp14:anchorId="68A4A383" wp14:editId="0F21BF52">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1BE59C2" w14:textId="77777777" w:rsidR="002E4993" w:rsidRPr="00ED2A8D" w:rsidRDefault="002E4993" w:rsidP="008747E0">
    <w:pPr>
      <w:pStyle w:val="Header"/>
    </w:pPr>
  </w:p>
  <w:p w14:paraId="3E863E78" w14:textId="77777777" w:rsidR="002E4993" w:rsidRDefault="002E4993" w:rsidP="008747E0">
    <w:pPr>
      <w:pStyle w:val="Header"/>
    </w:pPr>
  </w:p>
  <w:p w14:paraId="3F175703" w14:textId="77777777" w:rsidR="002E4993" w:rsidRDefault="002E4993" w:rsidP="008747E0">
    <w:pPr>
      <w:pStyle w:val="Header"/>
    </w:pPr>
  </w:p>
  <w:p w14:paraId="7D71EA9F" w14:textId="77777777" w:rsidR="002E4993" w:rsidRDefault="002E4993" w:rsidP="008747E0">
    <w:pPr>
      <w:pStyle w:val="Header"/>
    </w:pPr>
  </w:p>
  <w:p w14:paraId="1642E27B" w14:textId="77777777" w:rsidR="002E4993" w:rsidRPr="00441393" w:rsidRDefault="002E4993" w:rsidP="00441393">
    <w:pPr>
      <w:pStyle w:val="Contents"/>
    </w:pPr>
    <w:r>
      <w:t>DOCUMENT REVISION</w:t>
    </w:r>
  </w:p>
  <w:p w14:paraId="1EF740F5" w14:textId="77777777" w:rsidR="002E4993" w:rsidRPr="00ED2A8D" w:rsidRDefault="002E4993" w:rsidP="008747E0">
    <w:pPr>
      <w:pStyle w:val="Header"/>
    </w:pPr>
  </w:p>
  <w:p w14:paraId="0E83BA4B" w14:textId="77777777" w:rsidR="002E4993" w:rsidRPr="00AC33A2" w:rsidRDefault="002E499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A3F3B" w14:textId="77777777" w:rsidR="002E4993" w:rsidRPr="00667792" w:rsidRDefault="002E4993" w:rsidP="00667792">
    <w:pPr>
      <w:pStyle w:val="Header"/>
    </w:pPr>
    <w:r>
      <w:rPr>
        <w:noProof/>
        <w:lang w:eastAsia="en-GB"/>
      </w:rPr>
      <w:drawing>
        <wp:anchor distT="0" distB="0" distL="114300" distR="114300" simplePos="0" relativeHeight="251680768" behindDoc="1" locked="0" layoutInCell="1" allowOverlap="1" wp14:anchorId="1CB56164" wp14:editId="7566006F">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6102258"/>
    <w:multiLevelType w:val="multilevel"/>
    <w:tmpl w:val="4DAAE38C"/>
    <w:lvl w:ilvl="0">
      <w:start w:val="1"/>
      <w:numFmt w:val="decimal"/>
      <w:pStyle w:val="Tablecaption"/>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F25013E"/>
    <w:multiLevelType w:val="hybridMultilevel"/>
    <w:tmpl w:val="8AC4123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713B6F"/>
    <w:multiLevelType w:val="hybridMultilevel"/>
    <w:tmpl w:val="C2524EC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76D64DA6"/>
    <w:multiLevelType w:val="hybridMultilevel"/>
    <w:tmpl w:val="B7EEBE22"/>
    <w:lvl w:ilvl="0" w:tplc="C876CFBA">
      <w:start w:val="1"/>
      <w:numFmt w:val="bullet"/>
      <w:pStyle w:val="Bullet3recommendation"/>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7E002664"/>
    <w:multiLevelType w:val="hybridMultilevel"/>
    <w:tmpl w:val="EA6854C4"/>
    <w:lvl w:ilvl="0" w:tplc="08160001">
      <w:start w:val="1"/>
      <w:numFmt w:val="bullet"/>
      <w:lvlText w:val=""/>
      <w:lvlJc w:val="left"/>
      <w:pPr>
        <w:ind w:left="720" w:hanging="360"/>
      </w:pPr>
      <w:rPr>
        <w:rFonts w:ascii="Symbol" w:hAnsi="Symbol"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3"/>
  </w:num>
  <w:num w:numId="3">
    <w:abstractNumId w:val="10"/>
  </w:num>
  <w:num w:numId="4">
    <w:abstractNumId w:val="3"/>
  </w:num>
  <w:num w:numId="5">
    <w:abstractNumId w:val="9"/>
  </w:num>
  <w:num w:numId="6">
    <w:abstractNumId w:val="1"/>
  </w:num>
  <w:num w:numId="7">
    <w:abstractNumId w:val="4"/>
  </w:num>
  <w:num w:numId="8">
    <w:abstractNumId w:val="15"/>
  </w:num>
  <w:num w:numId="9">
    <w:abstractNumId w:val="19"/>
  </w:num>
  <w:num w:numId="10">
    <w:abstractNumId w:val="18"/>
  </w:num>
  <w:num w:numId="11">
    <w:abstractNumId w:val="16"/>
  </w:num>
  <w:num w:numId="12">
    <w:abstractNumId w:val="20"/>
  </w:num>
  <w:num w:numId="13">
    <w:abstractNumId w:val="14"/>
  </w:num>
  <w:num w:numId="14">
    <w:abstractNumId w:val="5"/>
  </w:num>
  <w:num w:numId="15">
    <w:abstractNumId w:val="21"/>
  </w:num>
  <w:num w:numId="16">
    <w:abstractNumId w:val="0"/>
  </w:num>
  <w:num w:numId="17">
    <w:abstractNumId w:val="12"/>
  </w:num>
  <w:num w:numId="18">
    <w:abstractNumId w:val="6"/>
  </w:num>
  <w:num w:numId="19">
    <w:abstractNumId w:val="8"/>
  </w:num>
  <w:num w:numId="20">
    <w:abstractNumId w:val="17"/>
  </w:num>
  <w:num w:numId="21">
    <w:abstractNumId w:val="22"/>
  </w:num>
  <w:num w:numId="22">
    <w:abstractNumId w:val="7"/>
  </w:num>
  <w:num w:numId="23">
    <w:abstractNumId w:val="11"/>
  </w:num>
  <w:num w:numId="24">
    <w:abstractNumId w:val="19"/>
  </w:num>
  <w:num w:numId="25">
    <w:abstractNumId w:val="19"/>
  </w:num>
  <w:num w:numId="26">
    <w:abstractNumId w:val="19"/>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Alfredo Dominguez">
    <w15:presenceInfo w15:providerId="AD" w15:userId="S-1-5-21-2507429612-1746522587-2358480516-14676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E9D"/>
    <w:rsid w:val="00000700"/>
    <w:rsid w:val="000174F9"/>
    <w:rsid w:val="000258F6"/>
    <w:rsid w:val="000379A7"/>
    <w:rsid w:val="00040EB8"/>
    <w:rsid w:val="00055311"/>
    <w:rsid w:val="00057B6D"/>
    <w:rsid w:val="00060C0C"/>
    <w:rsid w:val="00061A7B"/>
    <w:rsid w:val="00084FE9"/>
    <w:rsid w:val="000859C4"/>
    <w:rsid w:val="000904ED"/>
    <w:rsid w:val="00096642"/>
    <w:rsid w:val="000A27A8"/>
    <w:rsid w:val="000B26B9"/>
    <w:rsid w:val="000C711B"/>
    <w:rsid w:val="000E3954"/>
    <w:rsid w:val="000E3E52"/>
    <w:rsid w:val="000F0F9F"/>
    <w:rsid w:val="000F3F43"/>
    <w:rsid w:val="00111E0A"/>
    <w:rsid w:val="00113D5B"/>
    <w:rsid w:val="00113F8F"/>
    <w:rsid w:val="0011782B"/>
    <w:rsid w:val="001349DB"/>
    <w:rsid w:val="00136E58"/>
    <w:rsid w:val="00140600"/>
    <w:rsid w:val="00161325"/>
    <w:rsid w:val="00166C2E"/>
    <w:rsid w:val="001875B1"/>
    <w:rsid w:val="001B7940"/>
    <w:rsid w:val="001C29AF"/>
    <w:rsid w:val="001D4A3E"/>
    <w:rsid w:val="001E416D"/>
    <w:rsid w:val="00201337"/>
    <w:rsid w:val="002022EA"/>
    <w:rsid w:val="00205B17"/>
    <w:rsid w:val="00205D9B"/>
    <w:rsid w:val="002204DA"/>
    <w:rsid w:val="0022371A"/>
    <w:rsid w:val="0023412C"/>
    <w:rsid w:val="002520AD"/>
    <w:rsid w:val="002547CB"/>
    <w:rsid w:val="00257DF8"/>
    <w:rsid w:val="00257E4A"/>
    <w:rsid w:val="0027175D"/>
    <w:rsid w:val="002A29FF"/>
    <w:rsid w:val="002A4DD0"/>
    <w:rsid w:val="002A5E5A"/>
    <w:rsid w:val="002C5195"/>
    <w:rsid w:val="002E4993"/>
    <w:rsid w:val="002E5BAC"/>
    <w:rsid w:val="002E7635"/>
    <w:rsid w:val="002F265A"/>
    <w:rsid w:val="002F40FA"/>
    <w:rsid w:val="00305EFE"/>
    <w:rsid w:val="00312966"/>
    <w:rsid w:val="00313D85"/>
    <w:rsid w:val="00315CE3"/>
    <w:rsid w:val="003251FE"/>
    <w:rsid w:val="003274DB"/>
    <w:rsid w:val="00327FBF"/>
    <w:rsid w:val="00331A50"/>
    <w:rsid w:val="00336410"/>
    <w:rsid w:val="00342908"/>
    <w:rsid w:val="0036382D"/>
    <w:rsid w:val="00380350"/>
    <w:rsid w:val="00380B4E"/>
    <w:rsid w:val="003816E4"/>
    <w:rsid w:val="003911BA"/>
    <w:rsid w:val="003A664B"/>
    <w:rsid w:val="003A7759"/>
    <w:rsid w:val="003B03EA"/>
    <w:rsid w:val="003B5C7C"/>
    <w:rsid w:val="003C7C34"/>
    <w:rsid w:val="003D0F37"/>
    <w:rsid w:val="003D49C0"/>
    <w:rsid w:val="003D5150"/>
    <w:rsid w:val="003F1C3A"/>
    <w:rsid w:val="00405755"/>
    <w:rsid w:val="004273A2"/>
    <w:rsid w:val="00441393"/>
    <w:rsid w:val="00447CF0"/>
    <w:rsid w:val="00456EE9"/>
    <w:rsid w:val="00456F10"/>
    <w:rsid w:val="00473BBA"/>
    <w:rsid w:val="004800B5"/>
    <w:rsid w:val="00492A8D"/>
    <w:rsid w:val="004B518C"/>
    <w:rsid w:val="004D24EC"/>
    <w:rsid w:val="004E1D57"/>
    <w:rsid w:val="004E2F16"/>
    <w:rsid w:val="004E709D"/>
    <w:rsid w:val="00503044"/>
    <w:rsid w:val="00526234"/>
    <w:rsid w:val="00533453"/>
    <w:rsid w:val="005378B8"/>
    <w:rsid w:val="00557434"/>
    <w:rsid w:val="005629E8"/>
    <w:rsid w:val="00564664"/>
    <w:rsid w:val="0059159F"/>
    <w:rsid w:val="00595415"/>
    <w:rsid w:val="0059546E"/>
    <w:rsid w:val="00597652"/>
    <w:rsid w:val="005A080B"/>
    <w:rsid w:val="005B12A5"/>
    <w:rsid w:val="005C161A"/>
    <w:rsid w:val="005C1BCB"/>
    <w:rsid w:val="005C2312"/>
    <w:rsid w:val="005C4735"/>
    <w:rsid w:val="005C5C63"/>
    <w:rsid w:val="005D304B"/>
    <w:rsid w:val="005E3989"/>
    <w:rsid w:val="005E4659"/>
    <w:rsid w:val="005F1386"/>
    <w:rsid w:val="005F17C2"/>
    <w:rsid w:val="005F683F"/>
    <w:rsid w:val="006127AC"/>
    <w:rsid w:val="0063370A"/>
    <w:rsid w:val="00634A78"/>
    <w:rsid w:val="00642025"/>
    <w:rsid w:val="00643A96"/>
    <w:rsid w:val="0065107F"/>
    <w:rsid w:val="00666061"/>
    <w:rsid w:val="00667424"/>
    <w:rsid w:val="00667792"/>
    <w:rsid w:val="00671057"/>
    <w:rsid w:val="00671677"/>
    <w:rsid w:val="006750F2"/>
    <w:rsid w:val="00680DE1"/>
    <w:rsid w:val="00682F47"/>
    <w:rsid w:val="0068553C"/>
    <w:rsid w:val="00685F34"/>
    <w:rsid w:val="006975A8"/>
    <w:rsid w:val="00697AF7"/>
    <w:rsid w:val="006A1335"/>
    <w:rsid w:val="006A48A6"/>
    <w:rsid w:val="006B216F"/>
    <w:rsid w:val="006B2D4C"/>
    <w:rsid w:val="006C3053"/>
    <w:rsid w:val="006E0E7D"/>
    <w:rsid w:val="006F1C14"/>
    <w:rsid w:val="00724668"/>
    <w:rsid w:val="0072737A"/>
    <w:rsid w:val="00731DEE"/>
    <w:rsid w:val="00755B03"/>
    <w:rsid w:val="007715E8"/>
    <w:rsid w:val="00776004"/>
    <w:rsid w:val="00781E9D"/>
    <w:rsid w:val="0078486B"/>
    <w:rsid w:val="00785A39"/>
    <w:rsid w:val="00787D8A"/>
    <w:rsid w:val="00790277"/>
    <w:rsid w:val="00791EBC"/>
    <w:rsid w:val="00793577"/>
    <w:rsid w:val="007A446A"/>
    <w:rsid w:val="007A72CF"/>
    <w:rsid w:val="007A7C7C"/>
    <w:rsid w:val="007B6A93"/>
    <w:rsid w:val="007D2107"/>
    <w:rsid w:val="007D5895"/>
    <w:rsid w:val="007D77AB"/>
    <w:rsid w:val="007E30DF"/>
    <w:rsid w:val="007F7544"/>
    <w:rsid w:val="00800995"/>
    <w:rsid w:val="008159F3"/>
    <w:rsid w:val="00822227"/>
    <w:rsid w:val="0083218D"/>
    <w:rsid w:val="008326B2"/>
    <w:rsid w:val="008336A7"/>
    <w:rsid w:val="00846831"/>
    <w:rsid w:val="00850F97"/>
    <w:rsid w:val="00853EA2"/>
    <w:rsid w:val="00856939"/>
    <w:rsid w:val="008608A4"/>
    <w:rsid w:val="00865532"/>
    <w:rsid w:val="008737D3"/>
    <w:rsid w:val="008747E0"/>
    <w:rsid w:val="00876841"/>
    <w:rsid w:val="008972C3"/>
    <w:rsid w:val="008A7472"/>
    <w:rsid w:val="008B237E"/>
    <w:rsid w:val="008C33B5"/>
    <w:rsid w:val="008D017F"/>
    <w:rsid w:val="008E1F69"/>
    <w:rsid w:val="008E59A3"/>
    <w:rsid w:val="008F57D8"/>
    <w:rsid w:val="00902834"/>
    <w:rsid w:val="009069AA"/>
    <w:rsid w:val="00914E26"/>
    <w:rsid w:val="0091590F"/>
    <w:rsid w:val="00920B0A"/>
    <w:rsid w:val="0092540C"/>
    <w:rsid w:val="00925E0F"/>
    <w:rsid w:val="00931A57"/>
    <w:rsid w:val="009414E6"/>
    <w:rsid w:val="00944C49"/>
    <w:rsid w:val="00971591"/>
    <w:rsid w:val="00974564"/>
    <w:rsid w:val="00974E99"/>
    <w:rsid w:val="009764FA"/>
    <w:rsid w:val="00980192"/>
    <w:rsid w:val="00994A35"/>
    <w:rsid w:val="00994D97"/>
    <w:rsid w:val="009A0F4C"/>
    <w:rsid w:val="009B5154"/>
    <w:rsid w:val="009B785E"/>
    <w:rsid w:val="009C26F8"/>
    <w:rsid w:val="009C3A74"/>
    <w:rsid w:val="009C609E"/>
    <w:rsid w:val="009D587E"/>
    <w:rsid w:val="009E16EC"/>
    <w:rsid w:val="009E4A4D"/>
    <w:rsid w:val="009F081F"/>
    <w:rsid w:val="00A03CFD"/>
    <w:rsid w:val="00A13E56"/>
    <w:rsid w:val="00A14E10"/>
    <w:rsid w:val="00A24838"/>
    <w:rsid w:val="00A4308C"/>
    <w:rsid w:val="00A549B3"/>
    <w:rsid w:val="00A70F46"/>
    <w:rsid w:val="00A72ED7"/>
    <w:rsid w:val="00A87DA9"/>
    <w:rsid w:val="00A90D86"/>
    <w:rsid w:val="00A91D76"/>
    <w:rsid w:val="00AA3E01"/>
    <w:rsid w:val="00AB04DD"/>
    <w:rsid w:val="00AC33A2"/>
    <w:rsid w:val="00AD6D3F"/>
    <w:rsid w:val="00AE65F1"/>
    <w:rsid w:val="00AE6BB4"/>
    <w:rsid w:val="00AE74AD"/>
    <w:rsid w:val="00AF159C"/>
    <w:rsid w:val="00B01873"/>
    <w:rsid w:val="00B17253"/>
    <w:rsid w:val="00B17BE0"/>
    <w:rsid w:val="00B230B5"/>
    <w:rsid w:val="00B31A41"/>
    <w:rsid w:val="00B40199"/>
    <w:rsid w:val="00B502FF"/>
    <w:rsid w:val="00B67422"/>
    <w:rsid w:val="00B70BD4"/>
    <w:rsid w:val="00B73463"/>
    <w:rsid w:val="00B82648"/>
    <w:rsid w:val="00B9016D"/>
    <w:rsid w:val="00B9212C"/>
    <w:rsid w:val="00BA0F98"/>
    <w:rsid w:val="00BA1517"/>
    <w:rsid w:val="00BA525E"/>
    <w:rsid w:val="00BA67FD"/>
    <w:rsid w:val="00BA7C48"/>
    <w:rsid w:val="00BC27F6"/>
    <w:rsid w:val="00BC39F4"/>
    <w:rsid w:val="00BD0748"/>
    <w:rsid w:val="00BD7EE1"/>
    <w:rsid w:val="00BE5568"/>
    <w:rsid w:val="00BF1358"/>
    <w:rsid w:val="00C0106D"/>
    <w:rsid w:val="00C133BE"/>
    <w:rsid w:val="00C222B4"/>
    <w:rsid w:val="00C35CF6"/>
    <w:rsid w:val="00C36028"/>
    <w:rsid w:val="00C42C0D"/>
    <w:rsid w:val="00C53153"/>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CF6D4D"/>
    <w:rsid w:val="00D1463A"/>
    <w:rsid w:val="00D3700C"/>
    <w:rsid w:val="00D40847"/>
    <w:rsid w:val="00D653B1"/>
    <w:rsid w:val="00D65EF9"/>
    <w:rsid w:val="00D74AE1"/>
    <w:rsid w:val="00D865A8"/>
    <w:rsid w:val="00D92C2D"/>
    <w:rsid w:val="00DA09DA"/>
    <w:rsid w:val="00DA17CD"/>
    <w:rsid w:val="00DB25B3"/>
    <w:rsid w:val="00DD1DE5"/>
    <w:rsid w:val="00DE0893"/>
    <w:rsid w:val="00DE2814"/>
    <w:rsid w:val="00DF68EA"/>
    <w:rsid w:val="00E01272"/>
    <w:rsid w:val="00E03846"/>
    <w:rsid w:val="00E17BA6"/>
    <w:rsid w:val="00E20A7D"/>
    <w:rsid w:val="00E27A2F"/>
    <w:rsid w:val="00E42A94"/>
    <w:rsid w:val="00E458BF"/>
    <w:rsid w:val="00E53AEE"/>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157E2"/>
    <w:rsid w:val="00F2486A"/>
    <w:rsid w:val="00F314F9"/>
    <w:rsid w:val="00F527AC"/>
    <w:rsid w:val="00F61D83"/>
    <w:rsid w:val="00F65DD1"/>
    <w:rsid w:val="00F707B3"/>
    <w:rsid w:val="00F71135"/>
    <w:rsid w:val="00F83A53"/>
    <w:rsid w:val="00F90461"/>
    <w:rsid w:val="00F905E1"/>
    <w:rsid w:val="00FB6A3D"/>
    <w:rsid w:val="00FC378B"/>
    <w:rsid w:val="00FC3977"/>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67F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7"/>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7"/>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7"/>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7"/>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2"/>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5"/>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3"/>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9"/>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4"/>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5"/>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6"/>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8"/>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styleId="ListNumber2">
    <w:name w:val="List Number 2"/>
    <w:basedOn w:val="Normal"/>
    <w:rsid w:val="00781E9D"/>
    <w:pPr>
      <w:tabs>
        <w:tab w:val="num" w:pos="720"/>
      </w:tabs>
      <w:spacing w:line="240" w:lineRule="auto"/>
      <w:ind w:left="720" w:hanging="360"/>
    </w:pPr>
    <w:rPr>
      <w:rFonts w:ascii="Arial" w:eastAsia="Calibri" w:hAnsi="Arial" w:cs="Calibri"/>
      <w:sz w:val="22"/>
      <w:lang w:eastAsia="en-GB"/>
    </w:rPr>
  </w:style>
  <w:style w:type="paragraph" w:customStyle="1" w:styleId="Bullet1">
    <w:name w:val="Bullet 1"/>
    <w:basedOn w:val="Normal"/>
    <w:qFormat/>
    <w:rsid w:val="00781E9D"/>
    <w:pPr>
      <w:numPr>
        <w:numId w:val="20"/>
      </w:numPr>
      <w:spacing w:after="120" w:line="240" w:lineRule="auto"/>
      <w:jc w:val="both"/>
      <w:outlineLvl w:val="0"/>
    </w:pPr>
    <w:rPr>
      <w:rFonts w:ascii="Arial" w:eastAsia="Calibri" w:hAnsi="Arial" w:cs="Arial"/>
      <w:sz w:val="22"/>
      <w:lang w:eastAsia="en-GB"/>
    </w:rPr>
  </w:style>
  <w:style w:type="paragraph" w:customStyle="1" w:styleId="Bullet2">
    <w:name w:val="Bullet 2"/>
    <w:basedOn w:val="Normal"/>
    <w:qFormat/>
    <w:rsid w:val="00781E9D"/>
    <w:pPr>
      <w:numPr>
        <w:ilvl w:val="1"/>
        <w:numId w:val="20"/>
      </w:numPr>
      <w:spacing w:after="120" w:line="240" w:lineRule="auto"/>
      <w:jc w:val="both"/>
    </w:pPr>
    <w:rPr>
      <w:rFonts w:ascii="Arial" w:eastAsia="Calibri" w:hAnsi="Arial" w:cs="Arial"/>
      <w:sz w:val="22"/>
      <w:lang w:eastAsia="en-GB"/>
    </w:rPr>
  </w:style>
  <w:style w:type="paragraph" w:customStyle="1" w:styleId="Bullet3">
    <w:name w:val="Bullet 3"/>
    <w:basedOn w:val="Normal"/>
    <w:rsid w:val="00781E9D"/>
    <w:pPr>
      <w:numPr>
        <w:ilvl w:val="2"/>
        <w:numId w:val="20"/>
      </w:numPr>
      <w:spacing w:after="60" w:line="240" w:lineRule="auto"/>
      <w:jc w:val="both"/>
    </w:pPr>
    <w:rPr>
      <w:rFonts w:ascii="Arial" w:eastAsia="Calibri" w:hAnsi="Arial" w:cs="Arial"/>
      <w:sz w:val="20"/>
      <w:lang w:eastAsia="en-GB"/>
    </w:rPr>
  </w:style>
  <w:style w:type="paragraph" w:styleId="ListParagraph">
    <w:name w:val="List Paragraph"/>
    <w:basedOn w:val="Normal"/>
    <w:uiPriority w:val="34"/>
    <w:rsid w:val="00781E9D"/>
    <w:pPr>
      <w:spacing w:line="240" w:lineRule="auto"/>
      <w:ind w:left="720"/>
      <w:contextualSpacing/>
    </w:pPr>
    <w:rPr>
      <w:rFonts w:ascii="Arial" w:eastAsia="Calibri" w:hAnsi="Arial" w:cs="Calibri"/>
      <w:sz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7"/>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7"/>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7"/>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7"/>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2"/>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5"/>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3"/>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9"/>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4"/>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5"/>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6"/>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8"/>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styleId="ListNumber2">
    <w:name w:val="List Number 2"/>
    <w:basedOn w:val="Normal"/>
    <w:rsid w:val="00781E9D"/>
    <w:pPr>
      <w:tabs>
        <w:tab w:val="num" w:pos="720"/>
      </w:tabs>
      <w:spacing w:line="240" w:lineRule="auto"/>
      <w:ind w:left="720" w:hanging="360"/>
    </w:pPr>
    <w:rPr>
      <w:rFonts w:ascii="Arial" w:eastAsia="Calibri" w:hAnsi="Arial" w:cs="Calibri"/>
      <w:sz w:val="22"/>
      <w:lang w:eastAsia="en-GB"/>
    </w:rPr>
  </w:style>
  <w:style w:type="paragraph" w:customStyle="1" w:styleId="Bullet1">
    <w:name w:val="Bullet 1"/>
    <w:basedOn w:val="Normal"/>
    <w:qFormat/>
    <w:rsid w:val="00781E9D"/>
    <w:pPr>
      <w:numPr>
        <w:numId w:val="20"/>
      </w:numPr>
      <w:spacing w:after="120" w:line="240" w:lineRule="auto"/>
      <w:jc w:val="both"/>
      <w:outlineLvl w:val="0"/>
    </w:pPr>
    <w:rPr>
      <w:rFonts w:ascii="Arial" w:eastAsia="Calibri" w:hAnsi="Arial" w:cs="Arial"/>
      <w:sz w:val="22"/>
      <w:lang w:eastAsia="en-GB"/>
    </w:rPr>
  </w:style>
  <w:style w:type="paragraph" w:customStyle="1" w:styleId="Bullet2">
    <w:name w:val="Bullet 2"/>
    <w:basedOn w:val="Normal"/>
    <w:qFormat/>
    <w:rsid w:val="00781E9D"/>
    <w:pPr>
      <w:numPr>
        <w:ilvl w:val="1"/>
        <w:numId w:val="20"/>
      </w:numPr>
      <w:spacing w:after="120" w:line="240" w:lineRule="auto"/>
      <w:jc w:val="both"/>
    </w:pPr>
    <w:rPr>
      <w:rFonts w:ascii="Arial" w:eastAsia="Calibri" w:hAnsi="Arial" w:cs="Arial"/>
      <w:sz w:val="22"/>
      <w:lang w:eastAsia="en-GB"/>
    </w:rPr>
  </w:style>
  <w:style w:type="paragraph" w:customStyle="1" w:styleId="Bullet3">
    <w:name w:val="Bullet 3"/>
    <w:basedOn w:val="Normal"/>
    <w:rsid w:val="00781E9D"/>
    <w:pPr>
      <w:numPr>
        <w:ilvl w:val="2"/>
        <w:numId w:val="20"/>
      </w:numPr>
      <w:spacing w:after="60" w:line="240" w:lineRule="auto"/>
      <w:jc w:val="both"/>
    </w:pPr>
    <w:rPr>
      <w:rFonts w:ascii="Arial" w:eastAsia="Calibri" w:hAnsi="Arial" w:cs="Arial"/>
      <w:sz w:val="20"/>
      <w:lang w:eastAsia="en-GB"/>
    </w:rPr>
  </w:style>
  <w:style w:type="paragraph" w:styleId="ListParagraph">
    <w:name w:val="List Paragraph"/>
    <w:basedOn w:val="Normal"/>
    <w:uiPriority w:val="34"/>
    <w:rsid w:val="00781E9D"/>
    <w:pPr>
      <w:spacing w:line="240" w:lineRule="auto"/>
      <w:ind w:left="720"/>
      <w:contextualSpacing/>
    </w:pPr>
    <w:rPr>
      <w:rFonts w:ascii="Arial" w:eastAsia="Calibri" w:hAnsi="Arial"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diagramColors" Target="diagrams/colors1.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diagramData" Target="diagrams/data1.xml"/><Relationship Id="rId10" Type="http://schemas.openxmlformats.org/officeDocument/2006/relationships/header" Target="header1.xml"/><Relationship Id="rId19" Type="http://schemas.microsoft.com/office/2007/relationships/diagramDrawing" Target="diagrams/drawing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7"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eld.IH-LTP-SI-SPR\Downloads\IALA%20Recommendation%20template%2018Jun16%20(1).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34547E8-FACE-4A85-9769-5962307740D3}"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pt-PT"/>
        </a:p>
      </dgm:t>
    </dgm:pt>
    <dgm:pt modelId="{696325CE-DCF4-4012-9417-EDECF70F8507}">
      <dgm:prSet phldrT="[Texto]"/>
      <dgm:spPr/>
      <dgm:t>
        <a:bodyPr/>
        <a:lstStyle/>
        <a:p>
          <a:r>
            <a:rPr lang="pt-PT"/>
            <a:t>Wreck Risk Analisys</a:t>
          </a:r>
        </a:p>
      </dgm:t>
    </dgm:pt>
    <dgm:pt modelId="{11111BE1-FD79-4ACB-B7DF-9DDEAB0A7749}" type="parTrans" cxnId="{0C0068A1-5C3B-474F-B4FB-CC433BCBAB66}">
      <dgm:prSet/>
      <dgm:spPr/>
      <dgm:t>
        <a:bodyPr/>
        <a:lstStyle/>
        <a:p>
          <a:endParaRPr lang="pt-PT"/>
        </a:p>
      </dgm:t>
    </dgm:pt>
    <dgm:pt modelId="{CFC41D69-348E-4C60-A519-F146F8E02290}" type="sibTrans" cxnId="{0C0068A1-5C3B-474F-B4FB-CC433BCBAB66}">
      <dgm:prSet/>
      <dgm:spPr/>
      <dgm:t>
        <a:bodyPr/>
        <a:lstStyle/>
        <a:p>
          <a:endParaRPr lang="pt-PT"/>
        </a:p>
      </dgm:t>
    </dgm:pt>
    <dgm:pt modelId="{7D49D596-2AA6-4A9B-ADAD-56AC9B127044}">
      <dgm:prSet phldrT="[Texto]"/>
      <dgm:spPr/>
      <dgm:t>
        <a:bodyPr/>
        <a:lstStyle/>
        <a:p>
          <a:r>
            <a:rPr lang="pt-PT"/>
            <a:t>Major hazards</a:t>
          </a:r>
        </a:p>
      </dgm:t>
    </dgm:pt>
    <dgm:pt modelId="{3B72E098-4FF5-4589-9F71-9AB1BD28607E}" type="parTrans" cxnId="{A8B8BE75-4E81-4595-AB47-0C0D259BFAD2}">
      <dgm:prSet/>
      <dgm:spPr/>
      <dgm:t>
        <a:bodyPr/>
        <a:lstStyle/>
        <a:p>
          <a:endParaRPr lang="pt-PT"/>
        </a:p>
      </dgm:t>
    </dgm:pt>
    <dgm:pt modelId="{DBD0A895-3083-4FE1-A85E-28C168381654}" type="sibTrans" cxnId="{A8B8BE75-4E81-4595-AB47-0C0D259BFAD2}">
      <dgm:prSet/>
      <dgm:spPr/>
      <dgm:t>
        <a:bodyPr/>
        <a:lstStyle/>
        <a:p>
          <a:endParaRPr lang="pt-PT"/>
        </a:p>
      </dgm:t>
    </dgm:pt>
    <dgm:pt modelId="{05542599-25A7-4E9A-9B99-8983529E114D}">
      <dgm:prSet phldrT="[Texto]"/>
      <dgm:spPr/>
      <dgm:t>
        <a:bodyPr/>
        <a:lstStyle/>
        <a:p>
          <a:r>
            <a:rPr lang="pt-PT" b="0" i="0"/>
            <a:t>Imminent / sunken or stranded ship</a:t>
          </a:r>
          <a:endParaRPr lang="pt-PT"/>
        </a:p>
      </dgm:t>
    </dgm:pt>
    <dgm:pt modelId="{614E9C4B-0CA7-4292-BA88-71540642D276}" type="parTrans" cxnId="{402D01B0-3D17-48EC-87CB-9B6FB2A4C086}">
      <dgm:prSet/>
      <dgm:spPr/>
      <dgm:t>
        <a:bodyPr/>
        <a:lstStyle/>
        <a:p>
          <a:endParaRPr lang="pt-PT"/>
        </a:p>
      </dgm:t>
    </dgm:pt>
    <dgm:pt modelId="{C6C7B38A-1943-4E01-B465-3CB68A7F7ACC}" type="sibTrans" cxnId="{402D01B0-3D17-48EC-87CB-9B6FB2A4C086}">
      <dgm:prSet/>
      <dgm:spPr/>
      <dgm:t>
        <a:bodyPr/>
        <a:lstStyle/>
        <a:p>
          <a:endParaRPr lang="pt-PT"/>
        </a:p>
      </dgm:t>
    </dgm:pt>
    <dgm:pt modelId="{14819141-6B9A-40AD-A669-3EC67476903C}">
      <dgm:prSet phldrT="[Texto]"/>
      <dgm:spPr/>
      <dgm:t>
        <a:bodyPr/>
        <a:lstStyle/>
        <a:p>
          <a:r>
            <a:rPr lang="pt-PT"/>
            <a:t>Any object lost from a ship</a:t>
          </a:r>
        </a:p>
      </dgm:t>
    </dgm:pt>
    <dgm:pt modelId="{3B531449-7168-4279-AE74-281E71DD75D4}" type="parTrans" cxnId="{DBA4C8C7-2193-4948-BF64-9D7BF7A15625}">
      <dgm:prSet/>
      <dgm:spPr/>
      <dgm:t>
        <a:bodyPr/>
        <a:lstStyle/>
        <a:p>
          <a:endParaRPr lang="pt-PT"/>
        </a:p>
      </dgm:t>
    </dgm:pt>
    <dgm:pt modelId="{82962F9B-6A1F-4D32-9EB7-F9EA44C61035}" type="sibTrans" cxnId="{DBA4C8C7-2193-4948-BF64-9D7BF7A15625}">
      <dgm:prSet/>
      <dgm:spPr/>
      <dgm:t>
        <a:bodyPr/>
        <a:lstStyle/>
        <a:p>
          <a:endParaRPr lang="pt-PT"/>
        </a:p>
      </dgm:t>
    </dgm:pt>
    <dgm:pt modelId="{5DD2859D-EC9B-4CB6-94CE-5DFA20659873}">
      <dgm:prSet phldrT="[Texto]"/>
      <dgm:spPr/>
      <dgm:t>
        <a:bodyPr/>
        <a:lstStyle/>
        <a:p>
          <a:r>
            <a:rPr lang="pt-PT"/>
            <a:t>Minor hazards </a:t>
          </a:r>
        </a:p>
      </dgm:t>
    </dgm:pt>
    <dgm:pt modelId="{4C253087-4977-4541-A2B6-500E3932E4CE}" type="parTrans" cxnId="{3787B9DF-F221-43F0-8B24-DAFF03DC444E}">
      <dgm:prSet/>
      <dgm:spPr/>
      <dgm:t>
        <a:bodyPr/>
        <a:lstStyle/>
        <a:p>
          <a:endParaRPr lang="pt-PT"/>
        </a:p>
      </dgm:t>
    </dgm:pt>
    <dgm:pt modelId="{6FCF36E0-2B48-4230-8212-A5F3A5B2CE0F}" type="sibTrans" cxnId="{3787B9DF-F221-43F0-8B24-DAFF03DC444E}">
      <dgm:prSet/>
      <dgm:spPr/>
      <dgm:t>
        <a:bodyPr/>
        <a:lstStyle/>
        <a:p>
          <a:endParaRPr lang="pt-PT"/>
        </a:p>
      </dgm:t>
    </dgm:pt>
    <dgm:pt modelId="{7B15C3EF-3CCF-4822-A4F2-2A959CF136FE}">
      <dgm:prSet phldrT="[Texto]"/>
      <dgm:spPr/>
      <dgm:t>
        <a:bodyPr/>
        <a:lstStyle/>
        <a:p>
          <a:r>
            <a:rPr lang="pt-PT"/>
            <a:t>MSI</a:t>
          </a:r>
        </a:p>
      </dgm:t>
    </dgm:pt>
    <dgm:pt modelId="{AA5FE6A0-8912-45D5-85E6-9A4BE7DE1383}" type="parTrans" cxnId="{264ED6DD-398A-4FB2-9792-1A52D0EAD8DB}">
      <dgm:prSet/>
      <dgm:spPr/>
      <dgm:t>
        <a:bodyPr/>
        <a:lstStyle/>
        <a:p>
          <a:endParaRPr lang="pt-PT"/>
        </a:p>
      </dgm:t>
    </dgm:pt>
    <dgm:pt modelId="{F7CCB91A-4B2D-4D2D-85B4-286422B96ABA}" type="sibTrans" cxnId="{264ED6DD-398A-4FB2-9792-1A52D0EAD8DB}">
      <dgm:prSet/>
      <dgm:spPr/>
      <dgm:t>
        <a:bodyPr/>
        <a:lstStyle/>
        <a:p>
          <a:endParaRPr lang="pt-PT"/>
        </a:p>
      </dgm:t>
    </dgm:pt>
    <dgm:pt modelId="{4E5860E5-1AE3-4B4A-A234-A2B34CF19CE6}">
      <dgm:prSet/>
      <dgm:spPr/>
      <dgm:t>
        <a:bodyPr/>
        <a:lstStyle/>
        <a:p>
          <a:r>
            <a:rPr lang="pt-PT"/>
            <a:t>MSI / NDM / AIS /  V-AIS / COLREGs</a:t>
          </a:r>
          <a:endParaRPr lang="pt-PT" baseline="30000"/>
        </a:p>
      </dgm:t>
    </dgm:pt>
    <dgm:pt modelId="{EBB1BF29-7637-453B-ABCB-AE3B852C2700}" type="parTrans" cxnId="{0B47682B-A5DF-43EC-931F-D58E9FE91C7A}">
      <dgm:prSet/>
      <dgm:spPr/>
      <dgm:t>
        <a:bodyPr/>
        <a:lstStyle/>
        <a:p>
          <a:endParaRPr lang="pt-PT"/>
        </a:p>
      </dgm:t>
    </dgm:pt>
    <dgm:pt modelId="{55C03801-DCD8-4AB6-BDCE-6D11E2D3AD9A}" type="sibTrans" cxnId="{0B47682B-A5DF-43EC-931F-D58E9FE91C7A}">
      <dgm:prSet/>
      <dgm:spPr/>
      <dgm:t>
        <a:bodyPr/>
        <a:lstStyle/>
        <a:p>
          <a:endParaRPr lang="pt-PT"/>
        </a:p>
      </dgm:t>
    </dgm:pt>
    <dgm:pt modelId="{F0A92755-368B-42EC-8879-A6469589C015}">
      <dgm:prSet/>
      <dgm:spPr/>
      <dgm:t>
        <a:bodyPr/>
        <a:lstStyle/>
        <a:p>
          <a:r>
            <a:rPr lang="pt-PT"/>
            <a:t>Solid cargo</a:t>
          </a:r>
        </a:p>
      </dgm:t>
    </dgm:pt>
    <dgm:pt modelId="{865D2F85-48EE-4312-A438-3EAF94729BBC}" type="parTrans" cxnId="{AB8B537C-03E2-48D4-A26E-9F142B0CFB10}">
      <dgm:prSet/>
      <dgm:spPr/>
      <dgm:t>
        <a:bodyPr/>
        <a:lstStyle/>
        <a:p>
          <a:endParaRPr lang="pt-PT"/>
        </a:p>
      </dgm:t>
    </dgm:pt>
    <dgm:pt modelId="{65CEE67F-C5ED-489D-8616-15C7F029F8F7}" type="sibTrans" cxnId="{AB8B537C-03E2-48D4-A26E-9F142B0CFB10}">
      <dgm:prSet/>
      <dgm:spPr/>
      <dgm:t>
        <a:bodyPr/>
        <a:lstStyle/>
        <a:p>
          <a:endParaRPr lang="pt-PT"/>
        </a:p>
      </dgm:t>
    </dgm:pt>
    <dgm:pt modelId="{FC2368D5-1663-4543-AC80-4BAF73961950}">
      <dgm:prSet/>
      <dgm:spPr/>
      <dgm:t>
        <a:bodyPr/>
        <a:lstStyle/>
        <a:p>
          <a:r>
            <a:rPr lang="pt-PT"/>
            <a:t>Sunken</a:t>
          </a:r>
        </a:p>
      </dgm:t>
    </dgm:pt>
    <dgm:pt modelId="{4B262F69-8308-4E61-A4EB-70B6605C097D}" type="parTrans" cxnId="{CC5DE6A7-DF19-4746-B241-1C013A95FBB0}">
      <dgm:prSet/>
      <dgm:spPr/>
      <dgm:t>
        <a:bodyPr/>
        <a:lstStyle/>
        <a:p>
          <a:endParaRPr lang="pt-PT"/>
        </a:p>
      </dgm:t>
    </dgm:pt>
    <dgm:pt modelId="{DE9E21E9-E300-4D57-BD83-9C56E323807C}" type="sibTrans" cxnId="{CC5DE6A7-DF19-4746-B241-1C013A95FBB0}">
      <dgm:prSet/>
      <dgm:spPr/>
      <dgm:t>
        <a:bodyPr/>
        <a:lstStyle/>
        <a:p>
          <a:endParaRPr lang="pt-PT"/>
        </a:p>
      </dgm:t>
    </dgm:pt>
    <dgm:pt modelId="{7F459CF4-E1CF-4EFC-8C91-5DBF2914F8F3}">
      <dgm:prSet/>
      <dgm:spPr/>
      <dgm:t>
        <a:bodyPr/>
        <a:lstStyle/>
        <a:p>
          <a:r>
            <a:rPr lang="pt-PT"/>
            <a:t>Drifting</a:t>
          </a:r>
        </a:p>
      </dgm:t>
    </dgm:pt>
    <dgm:pt modelId="{8BF7F4D7-F884-4335-A94C-2DB8EB2D031A}" type="parTrans" cxnId="{B640C9DA-1485-41F6-A50B-01EF7544C0BF}">
      <dgm:prSet/>
      <dgm:spPr/>
      <dgm:t>
        <a:bodyPr/>
        <a:lstStyle/>
        <a:p>
          <a:endParaRPr lang="pt-PT"/>
        </a:p>
      </dgm:t>
    </dgm:pt>
    <dgm:pt modelId="{768DA334-3459-4CE2-95D1-FB00B43A9B77}" type="sibTrans" cxnId="{B640C9DA-1485-41F6-A50B-01EF7544C0BF}">
      <dgm:prSet/>
      <dgm:spPr/>
      <dgm:t>
        <a:bodyPr/>
        <a:lstStyle/>
        <a:p>
          <a:endParaRPr lang="pt-PT"/>
        </a:p>
      </dgm:t>
    </dgm:pt>
    <dgm:pt modelId="{960D8982-5D10-4D75-91CE-581EDA2F5254}">
      <dgm:prSet/>
      <dgm:spPr/>
      <dgm:t>
        <a:bodyPr/>
        <a:lstStyle/>
        <a:p>
          <a:r>
            <a:rPr lang="pt-PT"/>
            <a:t>MSI / NDM / AIS / V-AIS</a:t>
          </a:r>
        </a:p>
      </dgm:t>
    </dgm:pt>
    <dgm:pt modelId="{3D18C051-E39F-4825-ABCE-48260DF6D753}" type="parTrans" cxnId="{49D4A2FD-9436-4F6D-B71B-7951CF145894}">
      <dgm:prSet/>
      <dgm:spPr/>
      <dgm:t>
        <a:bodyPr/>
        <a:lstStyle/>
        <a:p>
          <a:endParaRPr lang="pt-PT"/>
        </a:p>
      </dgm:t>
    </dgm:pt>
    <dgm:pt modelId="{3E866D22-274D-49C9-A436-B0A4CE922ECA}" type="sibTrans" cxnId="{49D4A2FD-9436-4F6D-B71B-7951CF145894}">
      <dgm:prSet/>
      <dgm:spPr/>
      <dgm:t>
        <a:bodyPr/>
        <a:lstStyle/>
        <a:p>
          <a:endParaRPr lang="pt-PT"/>
        </a:p>
      </dgm:t>
    </dgm:pt>
    <dgm:pt modelId="{C1497665-C664-4B43-9AD4-A3C63E908CF0}">
      <dgm:prSet/>
      <dgm:spPr/>
      <dgm:t>
        <a:bodyPr/>
        <a:lstStyle/>
        <a:p>
          <a:r>
            <a:rPr lang="pt-PT"/>
            <a:t>Liquid</a:t>
          </a:r>
        </a:p>
      </dgm:t>
    </dgm:pt>
    <dgm:pt modelId="{EB761758-C6EA-4425-B454-42B228EE1D0F}" type="parTrans" cxnId="{0201990C-BDA9-4349-9A2C-0B02B2FF8607}">
      <dgm:prSet/>
      <dgm:spPr/>
      <dgm:t>
        <a:bodyPr/>
        <a:lstStyle/>
        <a:p>
          <a:endParaRPr lang="pt-PT"/>
        </a:p>
      </dgm:t>
    </dgm:pt>
    <dgm:pt modelId="{E43777D7-5F6F-4D38-8BAD-79CF9F94B0EE}" type="sibTrans" cxnId="{0201990C-BDA9-4349-9A2C-0B02B2FF8607}">
      <dgm:prSet/>
      <dgm:spPr/>
      <dgm:t>
        <a:bodyPr/>
        <a:lstStyle/>
        <a:p>
          <a:endParaRPr lang="pt-PT"/>
        </a:p>
      </dgm:t>
    </dgm:pt>
    <dgm:pt modelId="{58D9DE7F-2D6A-458E-8195-C96C45FB8D3C}">
      <dgm:prSet/>
      <dgm:spPr/>
      <dgm:t>
        <a:bodyPr/>
        <a:lstStyle/>
        <a:p>
          <a:r>
            <a:rPr lang="pt-PT"/>
            <a:t>MSI / MAtoN</a:t>
          </a:r>
        </a:p>
      </dgm:t>
    </dgm:pt>
    <dgm:pt modelId="{AFDABF32-8C1B-4757-B169-C254021E603E}" type="parTrans" cxnId="{72B4DCB7-211F-430E-AF70-E1E01F65CA07}">
      <dgm:prSet/>
      <dgm:spPr/>
      <dgm:t>
        <a:bodyPr/>
        <a:lstStyle/>
        <a:p>
          <a:endParaRPr lang="pt-PT"/>
        </a:p>
      </dgm:t>
    </dgm:pt>
    <dgm:pt modelId="{4B6C0456-32B2-4BFD-9885-D02E26026B06}" type="sibTrans" cxnId="{72B4DCB7-211F-430E-AF70-E1E01F65CA07}">
      <dgm:prSet/>
      <dgm:spPr/>
      <dgm:t>
        <a:bodyPr/>
        <a:lstStyle/>
        <a:p>
          <a:endParaRPr lang="pt-PT"/>
        </a:p>
      </dgm:t>
    </dgm:pt>
    <dgm:pt modelId="{FB6557A4-EC3E-4E22-82D3-A3D59E8F19EB}">
      <dgm:prSet/>
      <dgm:spPr>
        <a:noFill/>
      </dgm:spPr>
      <dgm:t>
        <a:bodyPr/>
        <a:lstStyle/>
        <a:p>
          <a:endParaRPr lang="pt-PT"/>
        </a:p>
      </dgm:t>
    </dgm:pt>
    <dgm:pt modelId="{2702AA75-039B-49C1-9707-B057DA038C15}" type="parTrans" cxnId="{1936086C-D6E9-48AE-8773-E700C5632016}">
      <dgm:prSet/>
      <dgm:spPr/>
      <dgm:t>
        <a:bodyPr/>
        <a:lstStyle/>
        <a:p>
          <a:endParaRPr lang="pt-PT"/>
        </a:p>
      </dgm:t>
    </dgm:pt>
    <dgm:pt modelId="{A5C339F2-3EBD-4B52-807F-9F1FAC07A860}" type="sibTrans" cxnId="{1936086C-D6E9-48AE-8773-E700C5632016}">
      <dgm:prSet/>
      <dgm:spPr/>
      <dgm:t>
        <a:bodyPr/>
        <a:lstStyle/>
        <a:p>
          <a:endParaRPr lang="pt-PT"/>
        </a:p>
      </dgm:t>
    </dgm:pt>
    <dgm:pt modelId="{142AEDFE-B49F-40B4-AE15-5CAA85774151}" type="pres">
      <dgm:prSet presAssocID="{534547E8-FACE-4A85-9769-5962307740D3}" presName="diagram" presStyleCnt="0">
        <dgm:presLayoutVars>
          <dgm:chPref val="1"/>
          <dgm:dir/>
          <dgm:animOne val="branch"/>
          <dgm:animLvl val="lvl"/>
          <dgm:resizeHandles val="exact"/>
        </dgm:presLayoutVars>
      </dgm:prSet>
      <dgm:spPr/>
      <dgm:t>
        <a:bodyPr/>
        <a:lstStyle/>
        <a:p>
          <a:endParaRPr lang="pt-PT"/>
        </a:p>
      </dgm:t>
    </dgm:pt>
    <dgm:pt modelId="{0917DE85-79BB-47B9-990F-42D03BCCB229}" type="pres">
      <dgm:prSet presAssocID="{696325CE-DCF4-4012-9417-EDECF70F8507}" presName="root1" presStyleCnt="0"/>
      <dgm:spPr/>
    </dgm:pt>
    <dgm:pt modelId="{32282486-070A-4C7F-BD1E-86C5680C956C}" type="pres">
      <dgm:prSet presAssocID="{696325CE-DCF4-4012-9417-EDECF70F8507}" presName="LevelOneTextNode" presStyleLbl="node0" presStyleIdx="0" presStyleCnt="1">
        <dgm:presLayoutVars>
          <dgm:chPref val="3"/>
        </dgm:presLayoutVars>
      </dgm:prSet>
      <dgm:spPr/>
      <dgm:t>
        <a:bodyPr/>
        <a:lstStyle/>
        <a:p>
          <a:endParaRPr lang="pt-PT"/>
        </a:p>
      </dgm:t>
    </dgm:pt>
    <dgm:pt modelId="{AA72FD14-F92F-43D3-B6CB-AF0F7FDF6319}" type="pres">
      <dgm:prSet presAssocID="{696325CE-DCF4-4012-9417-EDECF70F8507}" presName="level2hierChild" presStyleCnt="0"/>
      <dgm:spPr/>
    </dgm:pt>
    <dgm:pt modelId="{AC27A1AC-7B25-4B70-8A0E-B258FA3A7B4B}" type="pres">
      <dgm:prSet presAssocID="{3B72E098-4FF5-4589-9F71-9AB1BD28607E}" presName="conn2-1" presStyleLbl="parChTrans1D2" presStyleIdx="0" presStyleCnt="2"/>
      <dgm:spPr/>
      <dgm:t>
        <a:bodyPr/>
        <a:lstStyle/>
        <a:p>
          <a:endParaRPr lang="pt-PT"/>
        </a:p>
      </dgm:t>
    </dgm:pt>
    <dgm:pt modelId="{6C292BE8-04B2-4F83-9DBD-65A15CD64A00}" type="pres">
      <dgm:prSet presAssocID="{3B72E098-4FF5-4589-9F71-9AB1BD28607E}" presName="connTx" presStyleLbl="parChTrans1D2" presStyleIdx="0" presStyleCnt="2"/>
      <dgm:spPr/>
      <dgm:t>
        <a:bodyPr/>
        <a:lstStyle/>
        <a:p>
          <a:endParaRPr lang="pt-PT"/>
        </a:p>
      </dgm:t>
    </dgm:pt>
    <dgm:pt modelId="{75207C40-35E4-41CC-B20C-258979E0C5B8}" type="pres">
      <dgm:prSet presAssocID="{7D49D596-2AA6-4A9B-ADAD-56AC9B127044}" presName="root2" presStyleCnt="0"/>
      <dgm:spPr/>
    </dgm:pt>
    <dgm:pt modelId="{0E953E5C-08CB-4077-8605-B46993C3D7EB}" type="pres">
      <dgm:prSet presAssocID="{7D49D596-2AA6-4A9B-ADAD-56AC9B127044}" presName="LevelTwoTextNode" presStyleLbl="node2" presStyleIdx="0" presStyleCnt="2">
        <dgm:presLayoutVars>
          <dgm:chPref val="3"/>
        </dgm:presLayoutVars>
      </dgm:prSet>
      <dgm:spPr/>
      <dgm:t>
        <a:bodyPr/>
        <a:lstStyle/>
        <a:p>
          <a:endParaRPr lang="pt-PT"/>
        </a:p>
      </dgm:t>
    </dgm:pt>
    <dgm:pt modelId="{DE2068EF-8AEB-4915-AF41-47F23CF3A9E1}" type="pres">
      <dgm:prSet presAssocID="{7D49D596-2AA6-4A9B-ADAD-56AC9B127044}" presName="level3hierChild" presStyleCnt="0"/>
      <dgm:spPr/>
    </dgm:pt>
    <dgm:pt modelId="{69BADD99-213E-40BD-8842-0FD06EEDE354}" type="pres">
      <dgm:prSet presAssocID="{614E9C4B-0CA7-4292-BA88-71540642D276}" presName="conn2-1" presStyleLbl="parChTrans1D3" presStyleIdx="0" presStyleCnt="3"/>
      <dgm:spPr/>
      <dgm:t>
        <a:bodyPr/>
        <a:lstStyle/>
        <a:p>
          <a:endParaRPr lang="pt-PT"/>
        </a:p>
      </dgm:t>
    </dgm:pt>
    <dgm:pt modelId="{2C9EA0E6-0CA3-41BE-9C70-80C6612B9392}" type="pres">
      <dgm:prSet presAssocID="{614E9C4B-0CA7-4292-BA88-71540642D276}" presName="connTx" presStyleLbl="parChTrans1D3" presStyleIdx="0" presStyleCnt="3"/>
      <dgm:spPr/>
      <dgm:t>
        <a:bodyPr/>
        <a:lstStyle/>
        <a:p>
          <a:endParaRPr lang="pt-PT"/>
        </a:p>
      </dgm:t>
    </dgm:pt>
    <dgm:pt modelId="{7784C722-522C-4397-B119-91A7D9A32711}" type="pres">
      <dgm:prSet presAssocID="{05542599-25A7-4E9A-9B99-8983529E114D}" presName="root2" presStyleCnt="0"/>
      <dgm:spPr/>
    </dgm:pt>
    <dgm:pt modelId="{8A50B2A8-3D03-4646-B286-4A49054A5366}" type="pres">
      <dgm:prSet presAssocID="{05542599-25A7-4E9A-9B99-8983529E114D}" presName="LevelTwoTextNode" presStyleLbl="node3" presStyleIdx="0" presStyleCnt="3">
        <dgm:presLayoutVars>
          <dgm:chPref val="3"/>
        </dgm:presLayoutVars>
      </dgm:prSet>
      <dgm:spPr/>
      <dgm:t>
        <a:bodyPr/>
        <a:lstStyle/>
        <a:p>
          <a:endParaRPr lang="pt-PT"/>
        </a:p>
      </dgm:t>
    </dgm:pt>
    <dgm:pt modelId="{A95E1ADE-9032-4E4A-9DA2-6ADA6DE3CDC1}" type="pres">
      <dgm:prSet presAssocID="{05542599-25A7-4E9A-9B99-8983529E114D}" presName="level3hierChild" presStyleCnt="0"/>
      <dgm:spPr/>
    </dgm:pt>
    <dgm:pt modelId="{B55E7047-EE4B-4111-B7A8-3885725B0508}" type="pres">
      <dgm:prSet presAssocID="{EBB1BF29-7637-453B-ABCB-AE3B852C2700}" presName="conn2-1" presStyleLbl="parChTrans1D4" presStyleIdx="0" presStyleCnt="8"/>
      <dgm:spPr/>
      <dgm:t>
        <a:bodyPr/>
        <a:lstStyle/>
        <a:p>
          <a:endParaRPr lang="pt-PT"/>
        </a:p>
      </dgm:t>
    </dgm:pt>
    <dgm:pt modelId="{AB87B22E-EAD5-4A53-8399-56D64F06DDA5}" type="pres">
      <dgm:prSet presAssocID="{EBB1BF29-7637-453B-ABCB-AE3B852C2700}" presName="connTx" presStyleLbl="parChTrans1D4" presStyleIdx="0" presStyleCnt="8"/>
      <dgm:spPr/>
      <dgm:t>
        <a:bodyPr/>
        <a:lstStyle/>
        <a:p>
          <a:endParaRPr lang="pt-PT"/>
        </a:p>
      </dgm:t>
    </dgm:pt>
    <dgm:pt modelId="{3E72F8F2-C01D-4B29-9BCB-0F0F56597EE4}" type="pres">
      <dgm:prSet presAssocID="{4E5860E5-1AE3-4B4A-A234-A2B34CF19CE6}" presName="root2" presStyleCnt="0"/>
      <dgm:spPr/>
    </dgm:pt>
    <dgm:pt modelId="{8EF89F46-AFF0-4D93-ADE4-9F6D48AB078E}" type="pres">
      <dgm:prSet presAssocID="{4E5860E5-1AE3-4B4A-A234-A2B34CF19CE6}" presName="LevelTwoTextNode" presStyleLbl="node4" presStyleIdx="0" presStyleCnt="8" custLinFactX="100000" custLinFactNeighborX="180402" custLinFactNeighborY="-3771">
        <dgm:presLayoutVars>
          <dgm:chPref val="3"/>
        </dgm:presLayoutVars>
      </dgm:prSet>
      <dgm:spPr/>
      <dgm:t>
        <a:bodyPr/>
        <a:lstStyle/>
        <a:p>
          <a:endParaRPr lang="pt-PT"/>
        </a:p>
      </dgm:t>
    </dgm:pt>
    <dgm:pt modelId="{46F9DA00-1F3A-42C5-B945-8A14A60E4500}" type="pres">
      <dgm:prSet presAssocID="{4E5860E5-1AE3-4B4A-A234-A2B34CF19CE6}" presName="level3hierChild" presStyleCnt="0"/>
      <dgm:spPr/>
    </dgm:pt>
    <dgm:pt modelId="{625CA937-E4E1-45D9-B7EB-DB25E13FE0B4}" type="pres">
      <dgm:prSet presAssocID="{3B531449-7168-4279-AE74-281E71DD75D4}" presName="conn2-1" presStyleLbl="parChTrans1D3" presStyleIdx="1" presStyleCnt="3"/>
      <dgm:spPr/>
      <dgm:t>
        <a:bodyPr/>
        <a:lstStyle/>
        <a:p>
          <a:endParaRPr lang="pt-PT"/>
        </a:p>
      </dgm:t>
    </dgm:pt>
    <dgm:pt modelId="{F6BA5C99-1957-4627-B2CD-52990CC2BBF5}" type="pres">
      <dgm:prSet presAssocID="{3B531449-7168-4279-AE74-281E71DD75D4}" presName="connTx" presStyleLbl="parChTrans1D3" presStyleIdx="1" presStyleCnt="3"/>
      <dgm:spPr/>
      <dgm:t>
        <a:bodyPr/>
        <a:lstStyle/>
        <a:p>
          <a:endParaRPr lang="pt-PT"/>
        </a:p>
      </dgm:t>
    </dgm:pt>
    <dgm:pt modelId="{CA573B77-54E6-449A-BCEB-4CA2F3AF2FC7}" type="pres">
      <dgm:prSet presAssocID="{14819141-6B9A-40AD-A669-3EC67476903C}" presName="root2" presStyleCnt="0"/>
      <dgm:spPr/>
    </dgm:pt>
    <dgm:pt modelId="{25FB73A7-C65F-45FF-B103-681BD07A850B}" type="pres">
      <dgm:prSet presAssocID="{14819141-6B9A-40AD-A669-3EC67476903C}" presName="LevelTwoTextNode" presStyleLbl="node3" presStyleIdx="1" presStyleCnt="3">
        <dgm:presLayoutVars>
          <dgm:chPref val="3"/>
        </dgm:presLayoutVars>
      </dgm:prSet>
      <dgm:spPr/>
      <dgm:t>
        <a:bodyPr/>
        <a:lstStyle/>
        <a:p>
          <a:endParaRPr lang="pt-PT"/>
        </a:p>
      </dgm:t>
    </dgm:pt>
    <dgm:pt modelId="{B3E9E697-C3B1-483B-B4E8-D996C8C3E19C}" type="pres">
      <dgm:prSet presAssocID="{14819141-6B9A-40AD-A669-3EC67476903C}" presName="level3hierChild" presStyleCnt="0"/>
      <dgm:spPr/>
    </dgm:pt>
    <dgm:pt modelId="{63BB7DD9-92AD-40E9-8C01-A01C92426EDC}" type="pres">
      <dgm:prSet presAssocID="{865D2F85-48EE-4312-A438-3EAF94729BBC}" presName="conn2-1" presStyleLbl="parChTrans1D4" presStyleIdx="1" presStyleCnt="8"/>
      <dgm:spPr/>
      <dgm:t>
        <a:bodyPr/>
        <a:lstStyle/>
        <a:p>
          <a:endParaRPr lang="pt-PT"/>
        </a:p>
      </dgm:t>
    </dgm:pt>
    <dgm:pt modelId="{DC7876F5-4442-425C-A012-467F90F9FFAA}" type="pres">
      <dgm:prSet presAssocID="{865D2F85-48EE-4312-A438-3EAF94729BBC}" presName="connTx" presStyleLbl="parChTrans1D4" presStyleIdx="1" presStyleCnt="8"/>
      <dgm:spPr/>
      <dgm:t>
        <a:bodyPr/>
        <a:lstStyle/>
        <a:p>
          <a:endParaRPr lang="pt-PT"/>
        </a:p>
      </dgm:t>
    </dgm:pt>
    <dgm:pt modelId="{DC448866-41EF-4C00-A86C-B847EE88A083}" type="pres">
      <dgm:prSet presAssocID="{F0A92755-368B-42EC-8879-A6469589C015}" presName="root2" presStyleCnt="0"/>
      <dgm:spPr/>
    </dgm:pt>
    <dgm:pt modelId="{27F6DFF2-9F42-4AFC-A13E-754DC60D5402}" type="pres">
      <dgm:prSet presAssocID="{F0A92755-368B-42EC-8879-A6469589C015}" presName="LevelTwoTextNode" presStyleLbl="node4" presStyleIdx="1" presStyleCnt="8">
        <dgm:presLayoutVars>
          <dgm:chPref val="3"/>
        </dgm:presLayoutVars>
      </dgm:prSet>
      <dgm:spPr/>
      <dgm:t>
        <a:bodyPr/>
        <a:lstStyle/>
        <a:p>
          <a:endParaRPr lang="pt-PT"/>
        </a:p>
      </dgm:t>
    </dgm:pt>
    <dgm:pt modelId="{4BA11475-9F99-45F6-B7AE-C10D599B02F6}" type="pres">
      <dgm:prSet presAssocID="{F0A92755-368B-42EC-8879-A6469589C015}" presName="level3hierChild" presStyleCnt="0"/>
      <dgm:spPr/>
    </dgm:pt>
    <dgm:pt modelId="{61DFA5F6-6DD6-4E42-B024-50B20F2FC726}" type="pres">
      <dgm:prSet presAssocID="{4B262F69-8308-4E61-A4EB-70B6605C097D}" presName="conn2-1" presStyleLbl="parChTrans1D4" presStyleIdx="2" presStyleCnt="8"/>
      <dgm:spPr/>
      <dgm:t>
        <a:bodyPr/>
        <a:lstStyle/>
        <a:p>
          <a:endParaRPr lang="pt-PT"/>
        </a:p>
      </dgm:t>
    </dgm:pt>
    <dgm:pt modelId="{555C7D64-61C1-405E-888C-A89C5F419295}" type="pres">
      <dgm:prSet presAssocID="{4B262F69-8308-4E61-A4EB-70B6605C097D}" presName="connTx" presStyleLbl="parChTrans1D4" presStyleIdx="2" presStyleCnt="8"/>
      <dgm:spPr/>
      <dgm:t>
        <a:bodyPr/>
        <a:lstStyle/>
        <a:p>
          <a:endParaRPr lang="pt-PT"/>
        </a:p>
      </dgm:t>
    </dgm:pt>
    <dgm:pt modelId="{6AA56F78-010F-4521-8147-AF13F5A5A92F}" type="pres">
      <dgm:prSet presAssocID="{FC2368D5-1663-4543-AC80-4BAF73961950}" presName="root2" presStyleCnt="0"/>
      <dgm:spPr/>
    </dgm:pt>
    <dgm:pt modelId="{01710445-9077-493F-89EE-72661C7DB3BD}" type="pres">
      <dgm:prSet presAssocID="{FC2368D5-1663-4543-AC80-4BAF73961950}" presName="LevelTwoTextNode" presStyleLbl="node4" presStyleIdx="2" presStyleCnt="8">
        <dgm:presLayoutVars>
          <dgm:chPref val="3"/>
        </dgm:presLayoutVars>
      </dgm:prSet>
      <dgm:spPr/>
      <dgm:t>
        <a:bodyPr/>
        <a:lstStyle/>
        <a:p>
          <a:endParaRPr lang="pt-PT"/>
        </a:p>
      </dgm:t>
    </dgm:pt>
    <dgm:pt modelId="{C7395850-CB87-490D-ABA2-3115BF828F5D}" type="pres">
      <dgm:prSet presAssocID="{FC2368D5-1663-4543-AC80-4BAF73961950}" presName="level3hierChild" presStyleCnt="0"/>
      <dgm:spPr/>
    </dgm:pt>
    <dgm:pt modelId="{8FA1D734-F472-4103-A4CF-5BBA21190FA2}" type="pres">
      <dgm:prSet presAssocID="{3D18C051-E39F-4825-ABCE-48260DF6D753}" presName="conn2-1" presStyleLbl="parChTrans1D4" presStyleIdx="3" presStyleCnt="8"/>
      <dgm:spPr/>
      <dgm:t>
        <a:bodyPr/>
        <a:lstStyle/>
        <a:p>
          <a:endParaRPr lang="pt-PT"/>
        </a:p>
      </dgm:t>
    </dgm:pt>
    <dgm:pt modelId="{1319BA5D-3605-494F-AE11-AC971E12AD20}" type="pres">
      <dgm:prSet presAssocID="{3D18C051-E39F-4825-ABCE-48260DF6D753}" presName="connTx" presStyleLbl="parChTrans1D4" presStyleIdx="3" presStyleCnt="8"/>
      <dgm:spPr/>
      <dgm:t>
        <a:bodyPr/>
        <a:lstStyle/>
        <a:p>
          <a:endParaRPr lang="pt-PT"/>
        </a:p>
      </dgm:t>
    </dgm:pt>
    <dgm:pt modelId="{910592F4-60D4-43AE-B52B-7BBA6CB2D2A4}" type="pres">
      <dgm:prSet presAssocID="{960D8982-5D10-4D75-91CE-581EDA2F5254}" presName="root2" presStyleCnt="0"/>
      <dgm:spPr/>
    </dgm:pt>
    <dgm:pt modelId="{9A7A425A-2709-416C-B97E-9653F4C8A2A6}" type="pres">
      <dgm:prSet presAssocID="{960D8982-5D10-4D75-91CE-581EDA2F5254}" presName="LevelTwoTextNode" presStyleLbl="node4" presStyleIdx="3" presStyleCnt="8" custLinFactNeighborX="92" custLinFactNeighborY="1040">
        <dgm:presLayoutVars>
          <dgm:chPref val="3"/>
        </dgm:presLayoutVars>
      </dgm:prSet>
      <dgm:spPr/>
      <dgm:t>
        <a:bodyPr/>
        <a:lstStyle/>
        <a:p>
          <a:endParaRPr lang="pt-PT"/>
        </a:p>
      </dgm:t>
    </dgm:pt>
    <dgm:pt modelId="{A7925FD3-446C-44DD-A58C-F3E18D6FE349}" type="pres">
      <dgm:prSet presAssocID="{960D8982-5D10-4D75-91CE-581EDA2F5254}" presName="level3hierChild" presStyleCnt="0"/>
      <dgm:spPr/>
    </dgm:pt>
    <dgm:pt modelId="{B14476A1-71E5-4BD0-B6ED-4D973DB490BF}" type="pres">
      <dgm:prSet presAssocID="{8BF7F4D7-F884-4335-A94C-2DB8EB2D031A}" presName="conn2-1" presStyleLbl="parChTrans1D4" presStyleIdx="4" presStyleCnt="8"/>
      <dgm:spPr/>
      <dgm:t>
        <a:bodyPr/>
        <a:lstStyle/>
        <a:p>
          <a:endParaRPr lang="pt-PT"/>
        </a:p>
      </dgm:t>
    </dgm:pt>
    <dgm:pt modelId="{C66E09ED-3331-4C55-9027-4708C752BCE7}" type="pres">
      <dgm:prSet presAssocID="{8BF7F4D7-F884-4335-A94C-2DB8EB2D031A}" presName="connTx" presStyleLbl="parChTrans1D4" presStyleIdx="4" presStyleCnt="8"/>
      <dgm:spPr/>
      <dgm:t>
        <a:bodyPr/>
        <a:lstStyle/>
        <a:p>
          <a:endParaRPr lang="pt-PT"/>
        </a:p>
      </dgm:t>
    </dgm:pt>
    <dgm:pt modelId="{4A93D393-D8DD-4778-8CB0-CED6C3D8587B}" type="pres">
      <dgm:prSet presAssocID="{7F459CF4-E1CF-4EFC-8C91-5DBF2914F8F3}" presName="root2" presStyleCnt="0"/>
      <dgm:spPr/>
    </dgm:pt>
    <dgm:pt modelId="{E3BEBED5-43AF-48E8-A40B-C7633280F6B3}" type="pres">
      <dgm:prSet presAssocID="{7F459CF4-E1CF-4EFC-8C91-5DBF2914F8F3}" presName="LevelTwoTextNode" presStyleLbl="node4" presStyleIdx="4" presStyleCnt="8" custLinFactNeighborY="43297">
        <dgm:presLayoutVars>
          <dgm:chPref val="3"/>
        </dgm:presLayoutVars>
      </dgm:prSet>
      <dgm:spPr/>
      <dgm:t>
        <a:bodyPr/>
        <a:lstStyle/>
        <a:p>
          <a:endParaRPr lang="pt-PT"/>
        </a:p>
      </dgm:t>
    </dgm:pt>
    <dgm:pt modelId="{BADFFE15-6AEF-445F-8BC6-360AE739BB6D}" type="pres">
      <dgm:prSet presAssocID="{7F459CF4-E1CF-4EFC-8C91-5DBF2914F8F3}" presName="level3hierChild" presStyleCnt="0"/>
      <dgm:spPr/>
    </dgm:pt>
    <dgm:pt modelId="{827090CF-F734-4EED-B7BC-DA83C888EAD6}" type="pres">
      <dgm:prSet presAssocID="{AFDABF32-8C1B-4757-B169-C254021E603E}" presName="conn2-1" presStyleLbl="parChTrans1D4" presStyleIdx="5" presStyleCnt="8"/>
      <dgm:spPr/>
      <dgm:t>
        <a:bodyPr/>
        <a:lstStyle/>
        <a:p>
          <a:endParaRPr lang="pt-PT"/>
        </a:p>
      </dgm:t>
    </dgm:pt>
    <dgm:pt modelId="{50A4D295-0117-4458-8F05-EF1730B149E4}" type="pres">
      <dgm:prSet presAssocID="{AFDABF32-8C1B-4757-B169-C254021E603E}" presName="connTx" presStyleLbl="parChTrans1D4" presStyleIdx="5" presStyleCnt="8"/>
      <dgm:spPr/>
      <dgm:t>
        <a:bodyPr/>
        <a:lstStyle/>
        <a:p>
          <a:endParaRPr lang="pt-PT"/>
        </a:p>
      </dgm:t>
    </dgm:pt>
    <dgm:pt modelId="{B3592B68-3699-4110-A562-CB2C3162B818}" type="pres">
      <dgm:prSet presAssocID="{58D9DE7F-2D6A-458E-8195-C96C45FB8D3C}" presName="root2" presStyleCnt="0"/>
      <dgm:spPr/>
    </dgm:pt>
    <dgm:pt modelId="{B204AB82-8509-4CAC-BF33-CF55A173068A}" type="pres">
      <dgm:prSet presAssocID="{58D9DE7F-2D6A-458E-8195-C96C45FB8D3C}" presName="LevelTwoTextNode" presStyleLbl="node4" presStyleIdx="5" presStyleCnt="8" custLinFactNeighborX="93" custLinFactNeighborY="44901">
        <dgm:presLayoutVars>
          <dgm:chPref val="3"/>
        </dgm:presLayoutVars>
      </dgm:prSet>
      <dgm:spPr/>
      <dgm:t>
        <a:bodyPr/>
        <a:lstStyle/>
        <a:p>
          <a:endParaRPr lang="pt-PT"/>
        </a:p>
      </dgm:t>
    </dgm:pt>
    <dgm:pt modelId="{62470CDD-93DB-4E75-974A-9700C4222680}" type="pres">
      <dgm:prSet presAssocID="{58D9DE7F-2D6A-458E-8195-C96C45FB8D3C}" presName="level3hierChild" presStyleCnt="0"/>
      <dgm:spPr/>
    </dgm:pt>
    <dgm:pt modelId="{73F07131-EBA0-4CA6-A4D2-32BC7467F234}" type="pres">
      <dgm:prSet presAssocID="{EB761758-C6EA-4425-B454-42B228EE1D0F}" presName="conn2-1" presStyleLbl="parChTrans1D4" presStyleIdx="6" presStyleCnt="8"/>
      <dgm:spPr/>
      <dgm:t>
        <a:bodyPr/>
        <a:lstStyle/>
        <a:p>
          <a:endParaRPr lang="pt-PT"/>
        </a:p>
      </dgm:t>
    </dgm:pt>
    <dgm:pt modelId="{BC92564C-36D0-439C-8CE8-FA2F4C10FD2C}" type="pres">
      <dgm:prSet presAssocID="{EB761758-C6EA-4425-B454-42B228EE1D0F}" presName="connTx" presStyleLbl="parChTrans1D4" presStyleIdx="6" presStyleCnt="8"/>
      <dgm:spPr/>
      <dgm:t>
        <a:bodyPr/>
        <a:lstStyle/>
        <a:p>
          <a:endParaRPr lang="pt-PT"/>
        </a:p>
      </dgm:t>
    </dgm:pt>
    <dgm:pt modelId="{9915BE2A-ADA5-49F9-A2DE-51CBFAE85B93}" type="pres">
      <dgm:prSet presAssocID="{C1497665-C664-4B43-9AD4-A3C63E908CF0}" presName="root2" presStyleCnt="0"/>
      <dgm:spPr/>
    </dgm:pt>
    <dgm:pt modelId="{C8BC73BE-89DD-404F-9365-FC5DF9AFABE2}" type="pres">
      <dgm:prSet presAssocID="{C1497665-C664-4B43-9AD4-A3C63E908CF0}" presName="LevelTwoTextNode" presStyleLbl="node4" presStyleIdx="6" presStyleCnt="8">
        <dgm:presLayoutVars>
          <dgm:chPref val="3"/>
        </dgm:presLayoutVars>
      </dgm:prSet>
      <dgm:spPr/>
      <dgm:t>
        <a:bodyPr/>
        <a:lstStyle/>
        <a:p>
          <a:endParaRPr lang="pt-PT"/>
        </a:p>
      </dgm:t>
    </dgm:pt>
    <dgm:pt modelId="{3DBF3602-985A-4F32-B641-2CDD3643F7B9}" type="pres">
      <dgm:prSet presAssocID="{C1497665-C664-4B43-9AD4-A3C63E908CF0}" presName="level3hierChild" presStyleCnt="0"/>
      <dgm:spPr/>
    </dgm:pt>
    <dgm:pt modelId="{1B68FCB5-FFFE-49B3-99FA-0EEB49025E9F}" type="pres">
      <dgm:prSet presAssocID="{2702AA75-039B-49C1-9707-B057DA038C15}" presName="conn2-1" presStyleLbl="parChTrans1D4" presStyleIdx="7" presStyleCnt="8"/>
      <dgm:spPr/>
      <dgm:t>
        <a:bodyPr/>
        <a:lstStyle/>
        <a:p>
          <a:endParaRPr lang="pt-PT"/>
        </a:p>
      </dgm:t>
    </dgm:pt>
    <dgm:pt modelId="{D47905F9-0AC7-4B23-9ED2-DF194C859FAB}" type="pres">
      <dgm:prSet presAssocID="{2702AA75-039B-49C1-9707-B057DA038C15}" presName="connTx" presStyleLbl="parChTrans1D4" presStyleIdx="7" presStyleCnt="8"/>
      <dgm:spPr/>
      <dgm:t>
        <a:bodyPr/>
        <a:lstStyle/>
        <a:p>
          <a:endParaRPr lang="pt-PT"/>
        </a:p>
      </dgm:t>
    </dgm:pt>
    <dgm:pt modelId="{DC645321-5258-48A2-851E-AB65ED08E177}" type="pres">
      <dgm:prSet presAssocID="{FB6557A4-EC3E-4E22-82D3-A3D59E8F19EB}" presName="root2" presStyleCnt="0"/>
      <dgm:spPr/>
    </dgm:pt>
    <dgm:pt modelId="{5465258C-CE9A-40D7-A478-F6F19CC3407C}" type="pres">
      <dgm:prSet presAssocID="{FB6557A4-EC3E-4E22-82D3-A3D59E8F19EB}" presName="LevelTwoTextNode" presStyleLbl="node4" presStyleIdx="7" presStyleCnt="8" custLinFactNeighborY="-70558">
        <dgm:presLayoutVars>
          <dgm:chPref val="3"/>
        </dgm:presLayoutVars>
      </dgm:prSet>
      <dgm:spPr/>
      <dgm:t>
        <a:bodyPr/>
        <a:lstStyle/>
        <a:p>
          <a:endParaRPr lang="pt-PT"/>
        </a:p>
      </dgm:t>
    </dgm:pt>
    <dgm:pt modelId="{9B8406F6-C0F8-4D2B-858D-A21ABCE7CD67}" type="pres">
      <dgm:prSet presAssocID="{FB6557A4-EC3E-4E22-82D3-A3D59E8F19EB}" presName="level3hierChild" presStyleCnt="0"/>
      <dgm:spPr/>
    </dgm:pt>
    <dgm:pt modelId="{CFDB1140-0396-4E79-8E01-6192D7D82134}" type="pres">
      <dgm:prSet presAssocID="{4C253087-4977-4541-A2B6-500E3932E4CE}" presName="conn2-1" presStyleLbl="parChTrans1D2" presStyleIdx="1" presStyleCnt="2"/>
      <dgm:spPr/>
      <dgm:t>
        <a:bodyPr/>
        <a:lstStyle/>
        <a:p>
          <a:endParaRPr lang="pt-PT"/>
        </a:p>
      </dgm:t>
    </dgm:pt>
    <dgm:pt modelId="{5CDF2E9A-62FA-4968-AD15-01640073FA64}" type="pres">
      <dgm:prSet presAssocID="{4C253087-4977-4541-A2B6-500E3932E4CE}" presName="connTx" presStyleLbl="parChTrans1D2" presStyleIdx="1" presStyleCnt="2"/>
      <dgm:spPr/>
      <dgm:t>
        <a:bodyPr/>
        <a:lstStyle/>
        <a:p>
          <a:endParaRPr lang="pt-PT"/>
        </a:p>
      </dgm:t>
    </dgm:pt>
    <dgm:pt modelId="{158CDEBE-E4AA-4EB1-8E28-66075E5CBA31}" type="pres">
      <dgm:prSet presAssocID="{5DD2859D-EC9B-4CB6-94CE-5DFA20659873}" presName="root2" presStyleCnt="0"/>
      <dgm:spPr/>
    </dgm:pt>
    <dgm:pt modelId="{E015DB1F-EC6F-4C52-80BA-D66E32263EBF}" type="pres">
      <dgm:prSet presAssocID="{5DD2859D-EC9B-4CB6-94CE-5DFA20659873}" presName="LevelTwoTextNode" presStyleLbl="node2" presStyleIdx="1" presStyleCnt="2" custLinFactNeighborX="1984" custLinFactNeighborY="71427">
        <dgm:presLayoutVars>
          <dgm:chPref val="3"/>
        </dgm:presLayoutVars>
      </dgm:prSet>
      <dgm:spPr/>
      <dgm:t>
        <a:bodyPr/>
        <a:lstStyle/>
        <a:p>
          <a:endParaRPr lang="pt-PT"/>
        </a:p>
      </dgm:t>
    </dgm:pt>
    <dgm:pt modelId="{17065B27-431A-421D-9E7A-1F8C95D83201}" type="pres">
      <dgm:prSet presAssocID="{5DD2859D-EC9B-4CB6-94CE-5DFA20659873}" presName="level3hierChild" presStyleCnt="0"/>
      <dgm:spPr/>
    </dgm:pt>
    <dgm:pt modelId="{AA82471E-BC96-4CCD-ADA3-8B34085AA208}" type="pres">
      <dgm:prSet presAssocID="{AA5FE6A0-8912-45D5-85E6-9A4BE7DE1383}" presName="conn2-1" presStyleLbl="parChTrans1D3" presStyleIdx="2" presStyleCnt="3"/>
      <dgm:spPr/>
      <dgm:t>
        <a:bodyPr/>
        <a:lstStyle/>
        <a:p>
          <a:endParaRPr lang="pt-PT"/>
        </a:p>
      </dgm:t>
    </dgm:pt>
    <dgm:pt modelId="{B5967A49-A3EB-45A4-BC43-EE77ED33FC74}" type="pres">
      <dgm:prSet presAssocID="{AA5FE6A0-8912-45D5-85E6-9A4BE7DE1383}" presName="connTx" presStyleLbl="parChTrans1D3" presStyleIdx="2" presStyleCnt="3"/>
      <dgm:spPr/>
      <dgm:t>
        <a:bodyPr/>
        <a:lstStyle/>
        <a:p>
          <a:endParaRPr lang="pt-PT"/>
        </a:p>
      </dgm:t>
    </dgm:pt>
    <dgm:pt modelId="{3B6DB63E-F8B2-4B65-9087-51BED9EC6458}" type="pres">
      <dgm:prSet presAssocID="{7B15C3EF-3CCF-4822-A4F2-2A959CF136FE}" presName="root2" presStyleCnt="0"/>
      <dgm:spPr/>
    </dgm:pt>
    <dgm:pt modelId="{B2C89ABE-9A85-41A9-9D3B-0D4016091692}" type="pres">
      <dgm:prSet presAssocID="{7B15C3EF-3CCF-4822-A4F2-2A959CF136FE}" presName="LevelTwoTextNode" presStyleLbl="node3" presStyleIdx="2" presStyleCnt="3" custLinFactX="259054" custLinFactNeighborX="300000" custLinFactNeighborY="70143">
        <dgm:presLayoutVars>
          <dgm:chPref val="3"/>
        </dgm:presLayoutVars>
      </dgm:prSet>
      <dgm:spPr/>
      <dgm:t>
        <a:bodyPr/>
        <a:lstStyle/>
        <a:p>
          <a:endParaRPr lang="pt-PT"/>
        </a:p>
      </dgm:t>
    </dgm:pt>
    <dgm:pt modelId="{BA03ADEC-D127-416B-A3F7-32DEDC89D9A6}" type="pres">
      <dgm:prSet presAssocID="{7B15C3EF-3CCF-4822-A4F2-2A959CF136FE}" presName="level3hierChild" presStyleCnt="0"/>
      <dgm:spPr/>
    </dgm:pt>
  </dgm:ptLst>
  <dgm:cxnLst>
    <dgm:cxn modelId="{CF811611-927B-4E57-BF2D-981D97F72678}" type="presOf" srcId="{FC2368D5-1663-4543-AC80-4BAF73961950}" destId="{01710445-9077-493F-89EE-72661C7DB3BD}" srcOrd="0" destOrd="0" presId="urn:microsoft.com/office/officeart/2005/8/layout/hierarchy2"/>
    <dgm:cxn modelId="{36315D5E-568B-4F9E-A111-BFCA5F1733A2}" type="presOf" srcId="{4C253087-4977-4541-A2B6-500E3932E4CE}" destId="{CFDB1140-0396-4E79-8E01-6192D7D82134}" srcOrd="0" destOrd="0" presId="urn:microsoft.com/office/officeart/2005/8/layout/hierarchy2"/>
    <dgm:cxn modelId="{106BC701-680B-4008-AA37-1D61A6967460}" type="presOf" srcId="{696325CE-DCF4-4012-9417-EDECF70F8507}" destId="{32282486-070A-4C7F-BD1E-86C5680C956C}" srcOrd="0" destOrd="0" presId="urn:microsoft.com/office/officeart/2005/8/layout/hierarchy2"/>
    <dgm:cxn modelId="{0C0068A1-5C3B-474F-B4FB-CC433BCBAB66}" srcId="{534547E8-FACE-4A85-9769-5962307740D3}" destId="{696325CE-DCF4-4012-9417-EDECF70F8507}" srcOrd="0" destOrd="0" parTransId="{11111BE1-FD79-4ACB-B7DF-9DDEAB0A7749}" sibTransId="{CFC41D69-348E-4C60-A519-F146F8E02290}"/>
    <dgm:cxn modelId="{B69656B6-15FD-4701-A991-D45DCB744486}" type="presOf" srcId="{4B262F69-8308-4E61-A4EB-70B6605C097D}" destId="{555C7D64-61C1-405E-888C-A89C5F419295}" srcOrd="1" destOrd="0" presId="urn:microsoft.com/office/officeart/2005/8/layout/hierarchy2"/>
    <dgm:cxn modelId="{72B4DCB7-211F-430E-AF70-E1E01F65CA07}" srcId="{7F459CF4-E1CF-4EFC-8C91-5DBF2914F8F3}" destId="{58D9DE7F-2D6A-458E-8195-C96C45FB8D3C}" srcOrd="0" destOrd="0" parTransId="{AFDABF32-8C1B-4757-B169-C254021E603E}" sibTransId="{4B6C0456-32B2-4BFD-9885-D02E26026B06}"/>
    <dgm:cxn modelId="{DBA4C8C7-2193-4948-BF64-9D7BF7A15625}" srcId="{7D49D596-2AA6-4A9B-ADAD-56AC9B127044}" destId="{14819141-6B9A-40AD-A669-3EC67476903C}" srcOrd="1" destOrd="0" parTransId="{3B531449-7168-4279-AE74-281E71DD75D4}" sibTransId="{82962F9B-6A1F-4D32-9EB7-F9EA44C61035}"/>
    <dgm:cxn modelId="{9F35D8A8-E3D1-46BA-8C04-19219764C1DA}" type="presOf" srcId="{960D8982-5D10-4D75-91CE-581EDA2F5254}" destId="{9A7A425A-2709-416C-B97E-9653F4C8A2A6}" srcOrd="0" destOrd="0" presId="urn:microsoft.com/office/officeart/2005/8/layout/hierarchy2"/>
    <dgm:cxn modelId="{00657B2A-DF66-4D42-836A-A749C244863B}" type="presOf" srcId="{3B531449-7168-4279-AE74-281E71DD75D4}" destId="{F6BA5C99-1957-4627-B2CD-52990CC2BBF5}" srcOrd="1" destOrd="0" presId="urn:microsoft.com/office/officeart/2005/8/layout/hierarchy2"/>
    <dgm:cxn modelId="{264ED6DD-398A-4FB2-9792-1A52D0EAD8DB}" srcId="{5DD2859D-EC9B-4CB6-94CE-5DFA20659873}" destId="{7B15C3EF-3CCF-4822-A4F2-2A959CF136FE}" srcOrd="0" destOrd="0" parTransId="{AA5FE6A0-8912-45D5-85E6-9A4BE7DE1383}" sibTransId="{F7CCB91A-4B2D-4D2D-85B4-286422B96ABA}"/>
    <dgm:cxn modelId="{91ACFC98-A6DF-4FA4-87D3-A95BB3AE918A}" type="presOf" srcId="{614E9C4B-0CA7-4292-BA88-71540642D276}" destId="{69BADD99-213E-40BD-8842-0FD06EEDE354}" srcOrd="0" destOrd="0" presId="urn:microsoft.com/office/officeart/2005/8/layout/hierarchy2"/>
    <dgm:cxn modelId="{A842A0D3-A9E5-4B42-9F3F-2F22916B0E93}" type="presOf" srcId="{AA5FE6A0-8912-45D5-85E6-9A4BE7DE1383}" destId="{B5967A49-A3EB-45A4-BC43-EE77ED33FC74}" srcOrd="1" destOrd="0" presId="urn:microsoft.com/office/officeart/2005/8/layout/hierarchy2"/>
    <dgm:cxn modelId="{EBED8440-D356-4E4D-829E-E6A0F63B313C}" type="presOf" srcId="{AA5FE6A0-8912-45D5-85E6-9A4BE7DE1383}" destId="{AA82471E-BC96-4CCD-ADA3-8B34085AA208}" srcOrd="0" destOrd="0" presId="urn:microsoft.com/office/officeart/2005/8/layout/hierarchy2"/>
    <dgm:cxn modelId="{B640C9DA-1485-41F6-A50B-01EF7544C0BF}" srcId="{F0A92755-368B-42EC-8879-A6469589C015}" destId="{7F459CF4-E1CF-4EFC-8C91-5DBF2914F8F3}" srcOrd="1" destOrd="0" parTransId="{8BF7F4D7-F884-4335-A94C-2DB8EB2D031A}" sibTransId="{768DA334-3459-4CE2-95D1-FB00B43A9B77}"/>
    <dgm:cxn modelId="{AB8B537C-03E2-48D4-A26E-9F142B0CFB10}" srcId="{14819141-6B9A-40AD-A669-3EC67476903C}" destId="{F0A92755-368B-42EC-8879-A6469589C015}" srcOrd="0" destOrd="0" parTransId="{865D2F85-48EE-4312-A438-3EAF94729BBC}" sibTransId="{65CEE67F-C5ED-489D-8616-15C7F029F8F7}"/>
    <dgm:cxn modelId="{2BB41CEA-C231-4F3A-9F09-B66C39A00B49}" type="presOf" srcId="{FB6557A4-EC3E-4E22-82D3-A3D59E8F19EB}" destId="{5465258C-CE9A-40D7-A478-F6F19CC3407C}" srcOrd="0" destOrd="0" presId="urn:microsoft.com/office/officeart/2005/8/layout/hierarchy2"/>
    <dgm:cxn modelId="{994499B0-9AD1-4AC2-9ABC-AD9813FEAE2A}" type="presOf" srcId="{EBB1BF29-7637-453B-ABCB-AE3B852C2700}" destId="{B55E7047-EE4B-4111-B7A8-3885725B0508}" srcOrd="0" destOrd="0" presId="urn:microsoft.com/office/officeart/2005/8/layout/hierarchy2"/>
    <dgm:cxn modelId="{0201990C-BDA9-4349-9A2C-0B02B2FF8607}" srcId="{14819141-6B9A-40AD-A669-3EC67476903C}" destId="{C1497665-C664-4B43-9AD4-A3C63E908CF0}" srcOrd="1" destOrd="0" parTransId="{EB761758-C6EA-4425-B454-42B228EE1D0F}" sibTransId="{E43777D7-5F6F-4D38-8BAD-79CF9F94B0EE}"/>
    <dgm:cxn modelId="{1AD01F7E-DA47-4C59-B659-077FF555747E}" type="presOf" srcId="{3B531449-7168-4279-AE74-281E71DD75D4}" destId="{625CA937-E4E1-45D9-B7EB-DB25E13FE0B4}" srcOrd="0" destOrd="0" presId="urn:microsoft.com/office/officeart/2005/8/layout/hierarchy2"/>
    <dgm:cxn modelId="{5DAF4ED6-A3F8-452B-AA4A-22E8FEAEA878}" type="presOf" srcId="{EBB1BF29-7637-453B-ABCB-AE3B852C2700}" destId="{AB87B22E-EAD5-4A53-8399-56D64F06DDA5}" srcOrd="1" destOrd="0" presId="urn:microsoft.com/office/officeart/2005/8/layout/hierarchy2"/>
    <dgm:cxn modelId="{11D0B054-DBD2-423A-8F39-2355F802CF67}" type="presOf" srcId="{865D2F85-48EE-4312-A438-3EAF94729BBC}" destId="{DC7876F5-4442-425C-A012-467F90F9FFAA}" srcOrd="1" destOrd="0" presId="urn:microsoft.com/office/officeart/2005/8/layout/hierarchy2"/>
    <dgm:cxn modelId="{EFFEFBA2-FCBD-4BD4-969C-381C8737FAC7}" type="presOf" srcId="{58D9DE7F-2D6A-458E-8195-C96C45FB8D3C}" destId="{B204AB82-8509-4CAC-BF33-CF55A173068A}" srcOrd="0" destOrd="0" presId="urn:microsoft.com/office/officeart/2005/8/layout/hierarchy2"/>
    <dgm:cxn modelId="{8ADADC59-6DF4-4625-B0E3-0637BBD33B30}" type="presOf" srcId="{3D18C051-E39F-4825-ABCE-48260DF6D753}" destId="{8FA1D734-F472-4103-A4CF-5BBA21190FA2}" srcOrd="0" destOrd="0" presId="urn:microsoft.com/office/officeart/2005/8/layout/hierarchy2"/>
    <dgm:cxn modelId="{F3A1A008-521E-4B08-BB65-7F9D1DC475B7}" type="presOf" srcId="{4B262F69-8308-4E61-A4EB-70B6605C097D}" destId="{61DFA5F6-6DD6-4E42-B024-50B20F2FC726}" srcOrd="0" destOrd="0" presId="urn:microsoft.com/office/officeart/2005/8/layout/hierarchy2"/>
    <dgm:cxn modelId="{3787B9DF-F221-43F0-8B24-DAFF03DC444E}" srcId="{696325CE-DCF4-4012-9417-EDECF70F8507}" destId="{5DD2859D-EC9B-4CB6-94CE-5DFA20659873}" srcOrd="1" destOrd="0" parTransId="{4C253087-4977-4541-A2B6-500E3932E4CE}" sibTransId="{6FCF36E0-2B48-4230-8212-A5F3A5B2CE0F}"/>
    <dgm:cxn modelId="{382F2778-7955-4AF1-A427-97B29CC3F6E7}" type="presOf" srcId="{F0A92755-368B-42EC-8879-A6469589C015}" destId="{27F6DFF2-9F42-4AFC-A13E-754DC60D5402}" srcOrd="0" destOrd="0" presId="urn:microsoft.com/office/officeart/2005/8/layout/hierarchy2"/>
    <dgm:cxn modelId="{A8BC209D-F47F-4F6E-A5AA-042300D15F51}" type="presOf" srcId="{3B72E098-4FF5-4589-9F71-9AB1BD28607E}" destId="{AC27A1AC-7B25-4B70-8A0E-B258FA3A7B4B}" srcOrd="0" destOrd="0" presId="urn:microsoft.com/office/officeart/2005/8/layout/hierarchy2"/>
    <dgm:cxn modelId="{F3121D0C-E496-4F8E-B817-4BB561C74D8A}" type="presOf" srcId="{05542599-25A7-4E9A-9B99-8983529E114D}" destId="{8A50B2A8-3D03-4646-B286-4A49054A5366}" srcOrd="0" destOrd="0" presId="urn:microsoft.com/office/officeart/2005/8/layout/hierarchy2"/>
    <dgm:cxn modelId="{CF0D5FC8-1F48-4234-B65D-9C473AB333C4}" type="presOf" srcId="{14819141-6B9A-40AD-A669-3EC67476903C}" destId="{25FB73A7-C65F-45FF-B103-681BD07A850B}" srcOrd="0" destOrd="0" presId="urn:microsoft.com/office/officeart/2005/8/layout/hierarchy2"/>
    <dgm:cxn modelId="{13A385D2-0205-461E-A035-212456C44C6A}" type="presOf" srcId="{3B72E098-4FF5-4589-9F71-9AB1BD28607E}" destId="{6C292BE8-04B2-4F83-9DBD-65A15CD64A00}" srcOrd="1" destOrd="0" presId="urn:microsoft.com/office/officeart/2005/8/layout/hierarchy2"/>
    <dgm:cxn modelId="{402D01B0-3D17-48EC-87CB-9B6FB2A4C086}" srcId="{7D49D596-2AA6-4A9B-ADAD-56AC9B127044}" destId="{05542599-25A7-4E9A-9B99-8983529E114D}" srcOrd="0" destOrd="0" parTransId="{614E9C4B-0CA7-4292-BA88-71540642D276}" sibTransId="{C6C7B38A-1943-4E01-B465-3CB68A7F7ACC}"/>
    <dgm:cxn modelId="{2554685E-D795-46B7-98EE-76570C4AF727}" type="presOf" srcId="{8BF7F4D7-F884-4335-A94C-2DB8EB2D031A}" destId="{C66E09ED-3331-4C55-9027-4708C752BCE7}" srcOrd="1" destOrd="0" presId="urn:microsoft.com/office/officeart/2005/8/layout/hierarchy2"/>
    <dgm:cxn modelId="{226B2B8A-531C-4DAB-B014-D97E476703D7}" type="presOf" srcId="{7F459CF4-E1CF-4EFC-8C91-5DBF2914F8F3}" destId="{E3BEBED5-43AF-48E8-A40B-C7633280F6B3}" srcOrd="0" destOrd="0" presId="urn:microsoft.com/office/officeart/2005/8/layout/hierarchy2"/>
    <dgm:cxn modelId="{093F6752-DDAC-41DD-8B28-5D7B00167489}" type="presOf" srcId="{AFDABF32-8C1B-4757-B169-C254021E603E}" destId="{50A4D295-0117-4458-8F05-EF1730B149E4}" srcOrd="1" destOrd="0" presId="urn:microsoft.com/office/officeart/2005/8/layout/hierarchy2"/>
    <dgm:cxn modelId="{46781466-B5E1-4840-BB9F-3758873BD345}" type="presOf" srcId="{865D2F85-48EE-4312-A438-3EAF94729BBC}" destId="{63BB7DD9-92AD-40E9-8C01-A01C92426EDC}" srcOrd="0" destOrd="0" presId="urn:microsoft.com/office/officeart/2005/8/layout/hierarchy2"/>
    <dgm:cxn modelId="{F3EB3852-389A-4EF1-8A97-217C5A1B5F0A}" type="presOf" srcId="{7B15C3EF-3CCF-4822-A4F2-2A959CF136FE}" destId="{B2C89ABE-9A85-41A9-9D3B-0D4016091692}" srcOrd="0" destOrd="0" presId="urn:microsoft.com/office/officeart/2005/8/layout/hierarchy2"/>
    <dgm:cxn modelId="{845FFD78-B246-4173-8896-C4E7E2A587E9}" type="presOf" srcId="{EB761758-C6EA-4425-B454-42B228EE1D0F}" destId="{BC92564C-36D0-439C-8CE8-FA2F4C10FD2C}" srcOrd="1" destOrd="0" presId="urn:microsoft.com/office/officeart/2005/8/layout/hierarchy2"/>
    <dgm:cxn modelId="{A6CF01BF-7195-42DB-9148-FD3E58BF5041}" type="presOf" srcId="{7D49D596-2AA6-4A9B-ADAD-56AC9B127044}" destId="{0E953E5C-08CB-4077-8605-B46993C3D7EB}" srcOrd="0" destOrd="0" presId="urn:microsoft.com/office/officeart/2005/8/layout/hierarchy2"/>
    <dgm:cxn modelId="{5BA60E0C-C49E-433B-AB35-D8F6E3667607}" type="presOf" srcId="{C1497665-C664-4B43-9AD4-A3C63E908CF0}" destId="{C8BC73BE-89DD-404F-9365-FC5DF9AFABE2}" srcOrd="0" destOrd="0" presId="urn:microsoft.com/office/officeart/2005/8/layout/hierarchy2"/>
    <dgm:cxn modelId="{B1B1B9D9-87A2-4EE7-B905-FE86EB5BC9C3}" type="presOf" srcId="{EB761758-C6EA-4425-B454-42B228EE1D0F}" destId="{73F07131-EBA0-4CA6-A4D2-32BC7467F234}" srcOrd="0" destOrd="0" presId="urn:microsoft.com/office/officeart/2005/8/layout/hierarchy2"/>
    <dgm:cxn modelId="{5D8BF7FB-9E7B-4B86-9A1C-F3BA58F85497}" type="presOf" srcId="{5DD2859D-EC9B-4CB6-94CE-5DFA20659873}" destId="{E015DB1F-EC6F-4C52-80BA-D66E32263EBF}" srcOrd="0" destOrd="0" presId="urn:microsoft.com/office/officeart/2005/8/layout/hierarchy2"/>
    <dgm:cxn modelId="{287D2F66-417D-4234-8919-4B686FB3C842}" type="presOf" srcId="{3D18C051-E39F-4825-ABCE-48260DF6D753}" destId="{1319BA5D-3605-494F-AE11-AC971E12AD20}" srcOrd="1" destOrd="0" presId="urn:microsoft.com/office/officeart/2005/8/layout/hierarchy2"/>
    <dgm:cxn modelId="{85586659-2CF3-4093-BF94-75D785262A8A}" type="presOf" srcId="{8BF7F4D7-F884-4335-A94C-2DB8EB2D031A}" destId="{B14476A1-71E5-4BD0-B6ED-4D973DB490BF}" srcOrd="0" destOrd="0" presId="urn:microsoft.com/office/officeart/2005/8/layout/hierarchy2"/>
    <dgm:cxn modelId="{49D4A2FD-9436-4F6D-B71B-7951CF145894}" srcId="{FC2368D5-1663-4543-AC80-4BAF73961950}" destId="{960D8982-5D10-4D75-91CE-581EDA2F5254}" srcOrd="0" destOrd="0" parTransId="{3D18C051-E39F-4825-ABCE-48260DF6D753}" sibTransId="{3E866D22-274D-49C9-A436-B0A4CE922ECA}"/>
    <dgm:cxn modelId="{1942C17D-0FA8-47D7-8047-F3F30B78BB4E}" type="presOf" srcId="{4C253087-4977-4541-A2B6-500E3932E4CE}" destId="{5CDF2E9A-62FA-4968-AD15-01640073FA64}" srcOrd="1" destOrd="0" presId="urn:microsoft.com/office/officeart/2005/8/layout/hierarchy2"/>
    <dgm:cxn modelId="{524EA16E-71F9-4776-B376-B3DDC2EE0347}" type="presOf" srcId="{4E5860E5-1AE3-4B4A-A234-A2B34CF19CE6}" destId="{8EF89F46-AFF0-4D93-ADE4-9F6D48AB078E}" srcOrd="0" destOrd="0" presId="urn:microsoft.com/office/officeart/2005/8/layout/hierarchy2"/>
    <dgm:cxn modelId="{1936086C-D6E9-48AE-8773-E700C5632016}" srcId="{C1497665-C664-4B43-9AD4-A3C63E908CF0}" destId="{FB6557A4-EC3E-4E22-82D3-A3D59E8F19EB}" srcOrd="0" destOrd="0" parTransId="{2702AA75-039B-49C1-9707-B057DA038C15}" sibTransId="{A5C339F2-3EBD-4B52-807F-9F1FAC07A860}"/>
    <dgm:cxn modelId="{5BAD1FD1-7DE7-4C1A-9443-90A80DC9C45E}" type="presOf" srcId="{2702AA75-039B-49C1-9707-B057DA038C15}" destId="{1B68FCB5-FFFE-49B3-99FA-0EEB49025E9F}" srcOrd="0" destOrd="0" presId="urn:microsoft.com/office/officeart/2005/8/layout/hierarchy2"/>
    <dgm:cxn modelId="{D139EF21-EE54-4CE6-A5EF-A5592903E7FD}" type="presOf" srcId="{534547E8-FACE-4A85-9769-5962307740D3}" destId="{142AEDFE-B49F-40B4-AE15-5CAA85774151}" srcOrd="0" destOrd="0" presId="urn:microsoft.com/office/officeart/2005/8/layout/hierarchy2"/>
    <dgm:cxn modelId="{0B47682B-A5DF-43EC-931F-D58E9FE91C7A}" srcId="{05542599-25A7-4E9A-9B99-8983529E114D}" destId="{4E5860E5-1AE3-4B4A-A234-A2B34CF19CE6}" srcOrd="0" destOrd="0" parTransId="{EBB1BF29-7637-453B-ABCB-AE3B852C2700}" sibTransId="{55C03801-DCD8-4AB6-BDCE-6D11E2D3AD9A}"/>
    <dgm:cxn modelId="{20F85D43-5393-4894-A5B6-45658E7DDD4F}" type="presOf" srcId="{2702AA75-039B-49C1-9707-B057DA038C15}" destId="{D47905F9-0AC7-4B23-9ED2-DF194C859FAB}" srcOrd="1" destOrd="0" presId="urn:microsoft.com/office/officeart/2005/8/layout/hierarchy2"/>
    <dgm:cxn modelId="{777D64C0-0013-4F68-84BB-A62C0079437B}" type="presOf" srcId="{614E9C4B-0CA7-4292-BA88-71540642D276}" destId="{2C9EA0E6-0CA3-41BE-9C70-80C6612B9392}" srcOrd="1" destOrd="0" presId="urn:microsoft.com/office/officeart/2005/8/layout/hierarchy2"/>
    <dgm:cxn modelId="{A8B8BE75-4E81-4595-AB47-0C0D259BFAD2}" srcId="{696325CE-DCF4-4012-9417-EDECF70F8507}" destId="{7D49D596-2AA6-4A9B-ADAD-56AC9B127044}" srcOrd="0" destOrd="0" parTransId="{3B72E098-4FF5-4589-9F71-9AB1BD28607E}" sibTransId="{DBD0A895-3083-4FE1-A85E-28C168381654}"/>
    <dgm:cxn modelId="{CC5DE6A7-DF19-4746-B241-1C013A95FBB0}" srcId="{F0A92755-368B-42EC-8879-A6469589C015}" destId="{FC2368D5-1663-4543-AC80-4BAF73961950}" srcOrd="0" destOrd="0" parTransId="{4B262F69-8308-4E61-A4EB-70B6605C097D}" sibTransId="{DE9E21E9-E300-4D57-BD83-9C56E323807C}"/>
    <dgm:cxn modelId="{7E74D6D6-7DEC-48E3-B027-9B616385580A}" type="presOf" srcId="{AFDABF32-8C1B-4757-B169-C254021E603E}" destId="{827090CF-F734-4EED-B7BC-DA83C888EAD6}" srcOrd="0" destOrd="0" presId="urn:microsoft.com/office/officeart/2005/8/layout/hierarchy2"/>
    <dgm:cxn modelId="{2DECA6B4-680C-47A0-959E-AF157DCB6F99}" type="presParOf" srcId="{142AEDFE-B49F-40B4-AE15-5CAA85774151}" destId="{0917DE85-79BB-47B9-990F-42D03BCCB229}" srcOrd="0" destOrd="0" presId="urn:microsoft.com/office/officeart/2005/8/layout/hierarchy2"/>
    <dgm:cxn modelId="{DBB941A1-9DC9-4BBE-8AED-ECA793DAD9A3}" type="presParOf" srcId="{0917DE85-79BB-47B9-990F-42D03BCCB229}" destId="{32282486-070A-4C7F-BD1E-86C5680C956C}" srcOrd="0" destOrd="0" presId="urn:microsoft.com/office/officeart/2005/8/layout/hierarchy2"/>
    <dgm:cxn modelId="{E23B9844-7755-4E29-AC3D-2669960999ED}" type="presParOf" srcId="{0917DE85-79BB-47B9-990F-42D03BCCB229}" destId="{AA72FD14-F92F-43D3-B6CB-AF0F7FDF6319}" srcOrd="1" destOrd="0" presId="urn:microsoft.com/office/officeart/2005/8/layout/hierarchy2"/>
    <dgm:cxn modelId="{06AE3591-5807-4C11-AD6B-98A28FA3AEB3}" type="presParOf" srcId="{AA72FD14-F92F-43D3-B6CB-AF0F7FDF6319}" destId="{AC27A1AC-7B25-4B70-8A0E-B258FA3A7B4B}" srcOrd="0" destOrd="0" presId="urn:microsoft.com/office/officeart/2005/8/layout/hierarchy2"/>
    <dgm:cxn modelId="{5A46EE27-2CC3-431B-A274-5F83AA230ED4}" type="presParOf" srcId="{AC27A1AC-7B25-4B70-8A0E-B258FA3A7B4B}" destId="{6C292BE8-04B2-4F83-9DBD-65A15CD64A00}" srcOrd="0" destOrd="0" presId="urn:microsoft.com/office/officeart/2005/8/layout/hierarchy2"/>
    <dgm:cxn modelId="{6B2C7F45-2042-4937-8892-5412C0571A39}" type="presParOf" srcId="{AA72FD14-F92F-43D3-B6CB-AF0F7FDF6319}" destId="{75207C40-35E4-41CC-B20C-258979E0C5B8}" srcOrd="1" destOrd="0" presId="urn:microsoft.com/office/officeart/2005/8/layout/hierarchy2"/>
    <dgm:cxn modelId="{D78C4E61-879D-4BED-B8B7-0ECBABCEAFA4}" type="presParOf" srcId="{75207C40-35E4-41CC-B20C-258979E0C5B8}" destId="{0E953E5C-08CB-4077-8605-B46993C3D7EB}" srcOrd="0" destOrd="0" presId="urn:microsoft.com/office/officeart/2005/8/layout/hierarchy2"/>
    <dgm:cxn modelId="{C7C1F488-4238-43E5-8219-C0948926C16A}" type="presParOf" srcId="{75207C40-35E4-41CC-B20C-258979E0C5B8}" destId="{DE2068EF-8AEB-4915-AF41-47F23CF3A9E1}" srcOrd="1" destOrd="0" presId="urn:microsoft.com/office/officeart/2005/8/layout/hierarchy2"/>
    <dgm:cxn modelId="{66059802-2858-4807-A53C-0C16C0AFB373}" type="presParOf" srcId="{DE2068EF-8AEB-4915-AF41-47F23CF3A9E1}" destId="{69BADD99-213E-40BD-8842-0FD06EEDE354}" srcOrd="0" destOrd="0" presId="urn:microsoft.com/office/officeart/2005/8/layout/hierarchy2"/>
    <dgm:cxn modelId="{52453A8A-FCC1-4EA5-B158-44FE7F746517}" type="presParOf" srcId="{69BADD99-213E-40BD-8842-0FD06EEDE354}" destId="{2C9EA0E6-0CA3-41BE-9C70-80C6612B9392}" srcOrd="0" destOrd="0" presId="urn:microsoft.com/office/officeart/2005/8/layout/hierarchy2"/>
    <dgm:cxn modelId="{98388DDC-7AF3-471D-9873-696E13218F8F}" type="presParOf" srcId="{DE2068EF-8AEB-4915-AF41-47F23CF3A9E1}" destId="{7784C722-522C-4397-B119-91A7D9A32711}" srcOrd="1" destOrd="0" presId="urn:microsoft.com/office/officeart/2005/8/layout/hierarchy2"/>
    <dgm:cxn modelId="{543CA7DD-10C6-436A-B3DD-851A24FE25A1}" type="presParOf" srcId="{7784C722-522C-4397-B119-91A7D9A32711}" destId="{8A50B2A8-3D03-4646-B286-4A49054A5366}" srcOrd="0" destOrd="0" presId="urn:microsoft.com/office/officeart/2005/8/layout/hierarchy2"/>
    <dgm:cxn modelId="{2F6B4428-858A-41DF-BFE2-E957997E4871}" type="presParOf" srcId="{7784C722-522C-4397-B119-91A7D9A32711}" destId="{A95E1ADE-9032-4E4A-9DA2-6ADA6DE3CDC1}" srcOrd="1" destOrd="0" presId="urn:microsoft.com/office/officeart/2005/8/layout/hierarchy2"/>
    <dgm:cxn modelId="{A7CF15F3-F78B-4B98-9C97-BF0A5F9EDE35}" type="presParOf" srcId="{A95E1ADE-9032-4E4A-9DA2-6ADA6DE3CDC1}" destId="{B55E7047-EE4B-4111-B7A8-3885725B0508}" srcOrd="0" destOrd="0" presId="urn:microsoft.com/office/officeart/2005/8/layout/hierarchy2"/>
    <dgm:cxn modelId="{B4C9E271-89A7-4C81-BBE6-E3F97ACDC876}" type="presParOf" srcId="{B55E7047-EE4B-4111-B7A8-3885725B0508}" destId="{AB87B22E-EAD5-4A53-8399-56D64F06DDA5}" srcOrd="0" destOrd="0" presId="urn:microsoft.com/office/officeart/2005/8/layout/hierarchy2"/>
    <dgm:cxn modelId="{5BE20215-395F-4CC5-929C-8133102FDE5C}" type="presParOf" srcId="{A95E1ADE-9032-4E4A-9DA2-6ADA6DE3CDC1}" destId="{3E72F8F2-C01D-4B29-9BCB-0F0F56597EE4}" srcOrd="1" destOrd="0" presId="urn:microsoft.com/office/officeart/2005/8/layout/hierarchy2"/>
    <dgm:cxn modelId="{30141A70-CCC4-4D51-B1B9-7A843250D766}" type="presParOf" srcId="{3E72F8F2-C01D-4B29-9BCB-0F0F56597EE4}" destId="{8EF89F46-AFF0-4D93-ADE4-9F6D48AB078E}" srcOrd="0" destOrd="0" presId="urn:microsoft.com/office/officeart/2005/8/layout/hierarchy2"/>
    <dgm:cxn modelId="{C1B0BA55-C26F-44F8-B813-F8F391B4EC15}" type="presParOf" srcId="{3E72F8F2-C01D-4B29-9BCB-0F0F56597EE4}" destId="{46F9DA00-1F3A-42C5-B945-8A14A60E4500}" srcOrd="1" destOrd="0" presId="urn:microsoft.com/office/officeart/2005/8/layout/hierarchy2"/>
    <dgm:cxn modelId="{8D273179-7B0E-41F7-B701-67FA53C0145C}" type="presParOf" srcId="{DE2068EF-8AEB-4915-AF41-47F23CF3A9E1}" destId="{625CA937-E4E1-45D9-B7EB-DB25E13FE0B4}" srcOrd="2" destOrd="0" presId="urn:microsoft.com/office/officeart/2005/8/layout/hierarchy2"/>
    <dgm:cxn modelId="{C814CD78-18F7-4BD6-A667-77668CC71B77}" type="presParOf" srcId="{625CA937-E4E1-45D9-B7EB-DB25E13FE0B4}" destId="{F6BA5C99-1957-4627-B2CD-52990CC2BBF5}" srcOrd="0" destOrd="0" presId="urn:microsoft.com/office/officeart/2005/8/layout/hierarchy2"/>
    <dgm:cxn modelId="{A95685F1-94C8-449F-9DE0-CE398EE53DD0}" type="presParOf" srcId="{DE2068EF-8AEB-4915-AF41-47F23CF3A9E1}" destId="{CA573B77-54E6-449A-BCEB-4CA2F3AF2FC7}" srcOrd="3" destOrd="0" presId="urn:microsoft.com/office/officeart/2005/8/layout/hierarchy2"/>
    <dgm:cxn modelId="{D9407733-D488-4AFA-B64E-262A47E9B605}" type="presParOf" srcId="{CA573B77-54E6-449A-BCEB-4CA2F3AF2FC7}" destId="{25FB73A7-C65F-45FF-B103-681BD07A850B}" srcOrd="0" destOrd="0" presId="urn:microsoft.com/office/officeart/2005/8/layout/hierarchy2"/>
    <dgm:cxn modelId="{0C678A84-4AD2-4B19-B5B8-AAC72D6FB545}" type="presParOf" srcId="{CA573B77-54E6-449A-BCEB-4CA2F3AF2FC7}" destId="{B3E9E697-C3B1-483B-B4E8-D996C8C3E19C}" srcOrd="1" destOrd="0" presId="urn:microsoft.com/office/officeart/2005/8/layout/hierarchy2"/>
    <dgm:cxn modelId="{CAA10CD8-5933-4ECA-B0AA-BF3320BB274C}" type="presParOf" srcId="{B3E9E697-C3B1-483B-B4E8-D996C8C3E19C}" destId="{63BB7DD9-92AD-40E9-8C01-A01C92426EDC}" srcOrd="0" destOrd="0" presId="urn:microsoft.com/office/officeart/2005/8/layout/hierarchy2"/>
    <dgm:cxn modelId="{103DFCAC-5123-4697-BF27-FEFA21D9A300}" type="presParOf" srcId="{63BB7DD9-92AD-40E9-8C01-A01C92426EDC}" destId="{DC7876F5-4442-425C-A012-467F90F9FFAA}" srcOrd="0" destOrd="0" presId="urn:microsoft.com/office/officeart/2005/8/layout/hierarchy2"/>
    <dgm:cxn modelId="{E65C7D82-89E8-41E6-8538-C72D8BB6E1B3}" type="presParOf" srcId="{B3E9E697-C3B1-483B-B4E8-D996C8C3E19C}" destId="{DC448866-41EF-4C00-A86C-B847EE88A083}" srcOrd="1" destOrd="0" presId="urn:microsoft.com/office/officeart/2005/8/layout/hierarchy2"/>
    <dgm:cxn modelId="{23A6AAC7-42DC-45BA-AF4A-1189915D295F}" type="presParOf" srcId="{DC448866-41EF-4C00-A86C-B847EE88A083}" destId="{27F6DFF2-9F42-4AFC-A13E-754DC60D5402}" srcOrd="0" destOrd="0" presId="urn:microsoft.com/office/officeart/2005/8/layout/hierarchy2"/>
    <dgm:cxn modelId="{96C04C3A-4C44-4ED4-B0B2-16FE1A65F2FD}" type="presParOf" srcId="{DC448866-41EF-4C00-A86C-B847EE88A083}" destId="{4BA11475-9F99-45F6-B7AE-C10D599B02F6}" srcOrd="1" destOrd="0" presId="urn:microsoft.com/office/officeart/2005/8/layout/hierarchy2"/>
    <dgm:cxn modelId="{BDC0D16A-4AED-4C36-A1B4-0539BA159D86}" type="presParOf" srcId="{4BA11475-9F99-45F6-B7AE-C10D599B02F6}" destId="{61DFA5F6-6DD6-4E42-B024-50B20F2FC726}" srcOrd="0" destOrd="0" presId="urn:microsoft.com/office/officeart/2005/8/layout/hierarchy2"/>
    <dgm:cxn modelId="{94DA4B5A-7422-4EAD-9E59-D09D007373B0}" type="presParOf" srcId="{61DFA5F6-6DD6-4E42-B024-50B20F2FC726}" destId="{555C7D64-61C1-405E-888C-A89C5F419295}" srcOrd="0" destOrd="0" presId="urn:microsoft.com/office/officeart/2005/8/layout/hierarchy2"/>
    <dgm:cxn modelId="{7AFC2902-10C5-4CD7-849A-4E541B3076E4}" type="presParOf" srcId="{4BA11475-9F99-45F6-B7AE-C10D599B02F6}" destId="{6AA56F78-010F-4521-8147-AF13F5A5A92F}" srcOrd="1" destOrd="0" presId="urn:microsoft.com/office/officeart/2005/8/layout/hierarchy2"/>
    <dgm:cxn modelId="{3BD361F0-BF1E-47E7-A7B3-F8E0D0679F56}" type="presParOf" srcId="{6AA56F78-010F-4521-8147-AF13F5A5A92F}" destId="{01710445-9077-493F-89EE-72661C7DB3BD}" srcOrd="0" destOrd="0" presId="urn:microsoft.com/office/officeart/2005/8/layout/hierarchy2"/>
    <dgm:cxn modelId="{4EA5A77F-9029-4469-AAAD-5F40D4766C2D}" type="presParOf" srcId="{6AA56F78-010F-4521-8147-AF13F5A5A92F}" destId="{C7395850-CB87-490D-ABA2-3115BF828F5D}" srcOrd="1" destOrd="0" presId="urn:microsoft.com/office/officeart/2005/8/layout/hierarchy2"/>
    <dgm:cxn modelId="{213F1850-801B-4FFA-BF07-20CB5891999C}" type="presParOf" srcId="{C7395850-CB87-490D-ABA2-3115BF828F5D}" destId="{8FA1D734-F472-4103-A4CF-5BBA21190FA2}" srcOrd="0" destOrd="0" presId="urn:microsoft.com/office/officeart/2005/8/layout/hierarchy2"/>
    <dgm:cxn modelId="{C30EB73C-0CC1-4CDF-9D0B-83BF2ABA829D}" type="presParOf" srcId="{8FA1D734-F472-4103-A4CF-5BBA21190FA2}" destId="{1319BA5D-3605-494F-AE11-AC971E12AD20}" srcOrd="0" destOrd="0" presId="urn:microsoft.com/office/officeart/2005/8/layout/hierarchy2"/>
    <dgm:cxn modelId="{73AA65EC-B61F-4A78-A4B3-506C47DAF0DD}" type="presParOf" srcId="{C7395850-CB87-490D-ABA2-3115BF828F5D}" destId="{910592F4-60D4-43AE-B52B-7BBA6CB2D2A4}" srcOrd="1" destOrd="0" presId="urn:microsoft.com/office/officeart/2005/8/layout/hierarchy2"/>
    <dgm:cxn modelId="{B2B20DAC-C2CC-4A13-87ED-8FAF48A63E75}" type="presParOf" srcId="{910592F4-60D4-43AE-B52B-7BBA6CB2D2A4}" destId="{9A7A425A-2709-416C-B97E-9653F4C8A2A6}" srcOrd="0" destOrd="0" presId="urn:microsoft.com/office/officeart/2005/8/layout/hierarchy2"/>
    <dgm:cxn modelId="{64E371A9-4623-45F1-A18B-B7AAD5415B05}" type="presParOf" srcId="{910592F4-60D4-43AE-B52B-7BBA6CB2D2A4}" destId="{A7925FD3-446C-44DD-A58C-F3E18D6FE349}" srcOrd="1" destOrd="0" presId="urn:microsoft.com/office/officeart/2005/8/layout/hierarchy2"/>
    <dgm:cxn modelId="{96B29ACD-210B-4FA9-9A88-CCCC3CD089AD}" type="presParOf" srcId="{4BA11475-9F99-45F6-B7AE-C10D599B02F6}" destId="{B14476A1-71E5-4BD0-B6ED-4D973DB490BF}" srcOrd="2" destOrd="0" presId="urn:microsoft.com/office/officeart/2005/8/layout/hierarchy2"/>
    <dgm:cxn modelId="{AE322159-AD4F-42F3-9978-1B7B08A9D84F}" type="presParOf" srcId="{B14476A1-71E5-4BD0-B6ED-4D973DB490BF}" destId="{C66E09ED-3331-4C55-9027-4708C752BCE7}" srcOrd="0" destOrd="0" presId="urn:microsoft.com/office/officeart/2005/8/layout/hierarchy2"/>
    <dgm:cxn modelId="{AD7E6243-6A58-461C-A0E5-721F542F2D00}" type="presParOf" srcId="{4BA11475-9F99-45F6-B7AE-C10D599B02F6}" destId="{4A93D393-D8DD-4778-8CB0-CED6C3D8587B}" srcOrd="3" destOrd="0" presId="urn:microsoft.com/office/officeart/2005/8/layout/hierarchy2"/>
    <dgm:cxn modelId="{D16F7004-F0C5-4F40-B130-89BE24D8FA0D}" type="presParOf" srcId="{4A93D393-D8DD-4778-8CB0-CED6C3D8587B}" destId="{E3BEBED5-43AF-48E8-A40B-C7633280F6B3}" srcOrd="0" destOrd="0" presId="urn:microsoft.com/office/officeart/2005/8/layout/hierarchy2"/>
    <dgm:cxn modelId="{6DAF09AA-74D3-4193-8463-8E3F161F7AF2}" type="presParOf" srcId="{4A93D393-D8DD-4778-8CB0-CED6C3D8587B}" destId="{BADFFE15-6AEF-445F-8BC6-360AE739BB6D}" srcOrd="1" destOrd="0" presId="urn:microsoft.com/office/officeart/2005/8/layout/hierarchy2"/>
    <dgm:cxn modelId="{3DAD24B7-022B-4369-A102-2B9395ABFFA2}" type="presParOf" srcId="{BADFFE15-6AEF-445F-8BC6-360AE739BB6D}" destId="{827090CF-F734-4EED-B7BC-DA83C888EAD6}" srcOrd="0" destOrd="0" presId="urn:microsoft.com/office/officeart/2005/8/layout/hierarchy2"/>
    <dgm:cxn modelId="{AE50CF4D-C9CB-4311-AC7F-7ADD497A5C6A}" type="presParOf" srcId="{827090CF-F734-4EED-B7BC-DA83C888EAD6}" destId="{50A4D295-0117-4458-8F05-EF1730B149E4}" srcOrd="0" destOrd="0" presId="urn:microsoft.com/office/officeart/2005/8/layout/hierarchy2"/>
    <dgm:cxn modelId="{A4F956B5-D67D-40CC-9F57-B6AD717839FC}" type="presParOf" srcId="{BADFFE15-6AEF-445F-8BC6-360AE739BB6D}" destId="{B3592B68-3699-4110-A562-CB2C3162B818}" srcOrd="1" destOrd="0" presId="urn:microsoft.com/office/officeart/2005/8/layout/hierarchy2"/>
    <dgm:cxn modelId="{93C24439-DD45-431A-9C1D-98A692A98276}" type="presParOf" srcId="{B3592B68-3699-4110-A562-CB2C3162B818}" destId="{B204AB82-8509-4CAC-BF33-CF55A173068A}" srcOrd="0" destOrd="0" presId="urn:microsoft.com/office/officeart/2005/8/layout/hierarchy2"/>
    <dgm:cxn modelId="{57CD9E2E-EB6B-4504-A459-EB154AB6A5EF}" type="presParOf" srcId="{B3592B68-3699-4110-A562-CB2C3162B818}" destId="{62470CDD-93DB-4E75-974A-9700C4222680}" srcOrd="1" destOrd="0" presId="urn:microsoft.com/office/officeart/2005/8/layout/hierarchy2"/>
    <dgm:cxn modelId="{9F000C5B-1BD0-4812-B1FD-E3C8F3C3AE91}" type="presParOf" srcId="{B3E9E697-C3B1-483B-B4E8-D996C8C3E19C}" destId="{73F07131-EBA0-4CA6-A4D2-32BC7467F234}" srcOrd="2" destOrd="0" presId="urn:microsoft.com/office/officeart/2005/8/layout/hierarchy2"/>
    <dgm:cxn modelId="{47A053FC-2DDF-46DA-B823-B523F1512005}" type="presParOf" srcId="{73F07131-EBA0-4CA6-A4D2-32BC7467F234}" destId="{BC92564C-36D0-439C-8CE8-FA2F4C10FD2C}" srcOrd="0" destOrd="0" presId="urn:microsoft.com/office/officeart/2005/8/layout/hierarchy2"/>
    <dgm:cxn modelId="{8147B782-92EC-4BA3-8CE2-7F18CDD40614}" type="presParOf" srcId="{B3E9E697-C3B1-483B-B4E8-D996C8C3E19C}" destId="{9915BE2A-ADA5-49F9-A2DE-51CBFAE85B93}" srcOrd="3" destOrd="0" presId="urn:microsoft.com/office/officeart/2005/8/layout/hierarchy2"/>
    <dgm:cxn modelId="{13CB91D9-9E8B-478D-A991-53DD8A32844C}" type="presParOf" srcId="{9915BE2A-ADA5-49F9-A2DE-51CBFAE85B93}" destId="{C8BC73BE-89DD-404F-9365-FC5DF9AFABE2}" srcOrd="0" destOrd="0" presId="urn:microsoft.com/office/officeart/2005/8/layout/hierarchy2"/>
    <dgm:cxn modelId="{5D76BF02-46FD-430F-B9B7-DBE1E7C6C420}" type="presParOf" srcId="{9915BE2A-ADA5-49F9-A2DE-51CBFAE85B93}" destId="{3DBF3602-985A-4F32-B641-2CDD3643F7B9}" srcOrd="1" destOrd="0" presId="urn:microsoft.com/office/officeart/2005/8/layout/hierarchy2"/>
    <dgm:cxn modelId="{54CE6874-A7CD-4238-B620-6A1C0C1D4983}" type="presParOf" srcId="{3DBF3602-985A-4F32-B641-2CDD3643F7B9}" destId="{1B68FCB5-FFFE-49B3-99FA-0EEB49025E9F}" srcOrd="0" destOrd="0" presId="urn:microsoft.com/office/officeart/2005/8/layout/hierarchy2"/>
    <dgm:cxn modelId="{57B31E53-146E-4F05-A811-AA80FBFBA2D9}" type="presParOf" srcId="{1B68FCB5-FFFE-49B3-99FA-0EEB49025E9F}" destId="{D47905F9-0AC7-4B23-9ED2-DF194C859FAB}" srcOrd="0" destOrd="0" presId="urn:microsoft.com/office/officeart/2005/8/layout/hierarchy2"/>
    <dgm:cxn modelId="{FF68CE9D-7E49-47B6-BC7D-7520450A1800}" type="presParOf" srcId="{3DBF3602-985A-4F32-B641-2CDD3643F7B9}" destId="{DC645321-5258-48A2-851E-AB65ED08E177}" srcOrd="1" destOrd="0" presId="urn:microsoft.com/office/officeart/2005/8/layout/hierarchy2"/>
    <dgm:cxn modelId="{A076F678-36D4-4EFF-8F81-A49E496A47DE}" type="presParOf" srcId="{DC645321-5258-48A2-851E-AB65ED08E177}" destId="{5465258C-CE9A-40D7-A478-F6F19CC3407C}" srcOrd="0" destOrd="0" presId="urn:microsoft.com/office/officeart/2005/8/layout/hierarchy2"/>
    <dgm:cxn modelId="{702A0CEB-94E4-41D8-8CA6-C16F0F5F8674}" type="presParOf" srcId="{DC645321-5258-48A2-851E-AB65ED08E177}" destId="{9B8406F6-C0F8-4D2B-858D-A21ABCE7CD67}" srcOrd="1" destOrd="0" presId="urn:microsoft.com/office/officeart/2005/8/layout/hierarchy2"/>
    <dgm:cxn modelId="{AC0EF549-8926-468F-A2C4-AFB61C72598C}" type="presParOf" srcId="{AA72FD14-F92F-43D3-B6CB-AF0F7FDF6319}" destId="{CFDB1140-0396-4E79-8E01-6192D7D82134}" srcOrd="2" destOrd="0" presId="urn:microsoft.com/office/officeart/2005/8/layout/hierarchy2"/>
    <dgm:cxn modelId="{15EA00A5-0C45-4B0A-8F7B-5CDC7C4ADCA4}" type="presParOf" srcId="{CFDB1140-0396-4E79-8E01-6192D7D82134}" destId="{5CDF2E9A-62FA-4968-AD15-01640073FA64}" srcOrd="0" destOrd="0" presId="urn:microsoft.com/office/officeart/2005/8/layout/hierarchy2"/>
    <dgm:cxn modelId="{C6F54BBB-5CB1-436F-BCE8-8A00C16E6B30}" type="presParOf" srcId="{AA72FD14-F92F-43D3-B6CB-AF0F7FDF6319}" destId="{158CDEBE-E4AA-4EB1-8E28-66075E5CBA31}" srcOrd="3" destOrd="0" presId="urn:microsoft.com/office/officeart/2005/8/layout/hierarchy2"/>
    <dgm:cxn modelId="{BCB0C2DB-6698-492A-886E-192CE04EF7F9}" type="presParOf" srcId="{158CDEBE-E4AA-4EB1-8E28-66075E5CBA31}" destId="{E015DB1F-EC6F-4C52-80BA-D66E32263EBF}" srcOrd="0" destOrd="0" presId="urn:microsoft.com/office/officeart/2005/8/layout/hierarchy2"/>
    <dgm:cxn modelId="{E7B96FA1-E1B7-4D67-8B77-ABB339803484}" type="presParOf" srcId="{158CDEBE-E4AA-4EB1-8E28-66075E5CBA31}" destId="{17065B27-431A-421D-9E7A-1F8C95D83201}" srcOrd="1" destOrd="0" presId="urn:microsoft.com/office/officeart/2005/8/layout/hierarchy2"/>
    <dgm:cxn modelId="{E50552BD-DBC4-4806-BDF8-08EE7CC8C042}" type="presParOf" srcId="{17065B27-431A-421D-9E7A-1F8C95D83201}" destId="{AA82471E-BC96-4CCD-ADA3-8B34085AA208}" srcOrd="0" destOrd="0" presId="urn:microsoft.com/office/officeart/2005/8/layout/hierarchy2"/>
    <dgm:cxn modelId="{C2896BB7-02AB-4A23-92B6-9D00945BCABF}" type="presParOf" srcId="{AA82471E-BC96-4CCD-ADA3-8B34085AA208}" destId="{B5967A49-A3EB-45A4-BC43-EE77ED33FC74}" srcOrd="0" destOrd="0" presId="urn:microsoft.com/office/officeart/2005/8/layout/hierarchy2"/>
    <dgm:cxn modelId="{39CA69D7-0035-46B7-84B9-B96999E754F7}" type="presParOf" srcId="{17065B27-431A-421D-9E7A-1F8C95D83201}" destId="{3B6DB63E-F8B2-4B65-9087-51BED9EC6458}" srcOrd="1" destOrd="0" presId="urn:microsoft.com/office/officeart/2005/8/layout/hierarchy2"/>
    <dgm:cxn modelId="{2382B65A-8B5A-4BD8-B8EA-FD7DBB56165F}" type="presParOf" srcId="{3B6DB63E-F8B2-4B65-9087-51BED9EC6458}" destId="{B2C89ABE-9A85-41A9-9D3B-0D4016091692}" srcOrd="0" destOrd="0" presId="urn:microsoft.com/office/officeart/2005/8/layout/hierarchy2"/>
    <dgm:cxn modelId="{7EA61742-A2FB-429A-8EF3-BB4FE41C0668}" type="presParOf" srcId="{3B6DB63E-F8B2-4B65-9087-51BED9EC6458}" destId="{BA03ADEC-D127-416B-A3F7-32DEDC89D9A6}" srcOrd="1" destOrd="0" presId="urn:microsoft.com/office/officeart/2005/8/layout/hierarchy2"/>
  </dgm:cxnLst>
  <dgm:bg>
    <a:noFill/>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2282486-070A-4C7F-BD1E-86C5680C956C}">
      <dsp:nvSpPr>
        <dsp:cNvPr id="0" name=""/>
        <dsp:cNvSpPr/>
      </dsp:nvSpPr>
      <dsp:spPr>
        <a:xfrm>
          <a:off x="3584" y="2140877"/>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Wreck Risk Analisys</a:t>
          </a:r>
        </a:p>
      </dsp:txBody>
      <dsp:txXfrm>
        <a:off x="14532" y="2151825"/>
        <a:ext cx="725714" cy="351909"/>
      </dsp:txXfrm>
    </dsp:sp>
    <dsp:sp modelId="{AC27A1AC-7B25-4B70-8A0E-B258FA3A7B4B}">
      <dsp:nvSpPr>
        <dsp:cNvPr id="0" name=""/>
        <dsp:cNvSpPr/>
      </dsp:nvSpPr>
      <dsp:spPr>
        <a:xfrm rot="18192842">
          <a:off x="627750" y="2091344"/>
          <a:ext cx="545931" cy="16127"/>
        </a:xfrm>
        <a:custGeom>
          <a:avLst/>
          <a:gdLst/>
          <a:ahLst/>
          <a:cxnLst/>
          <a:rect l="0" t="0" r="0" b="0"/>
          <a:pathLst>
            <a:path>
              <a:moveTo>
                <a:pt x="0" y="8063"/>
              </a:moveTo>
              <a:lnTo>
                <a:pt x="545931" y="80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887068" y="2085760"/>
        <a:ext cx="27296" cy="27296"/>
      </dsp:txXfrm>
    </dsp:sp>
    <dsp:sp modelId="{0E953E5C-08CB-4077-8605-B46993C3D7EB}">
      <dsp:nvSpPr>
        <dsp:cNvPr id="0" name=""/>
        <dsp:cNvSpPr/>
      </dsp:nvSpPr>
      <dsp:spPr>
        <a:xfrm>
          <a:off x="1050238" y="1684134"/>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Major hazards</a:t>
          </a:r>
        </a:p>
      </dsp:txBody>
      <dsp:txXfrm>
        <a:off x="1061186" y="1695082"/>
        <a:ext cx="725714" cy="351909"/>
      </dsp:txXfrm>
    </dsp:sp>
    <dsp:sp modelId="{69BADD99-213E-40BD-8842-0FD06EEDE354}">
      <dsp:nvSpPr>
        <dsp:cNvPr id="0" name=""/>
        <dsp:cNvSpPr/>
      </dsp:nvSpPr>
      <dsp:spPr>
        <a:xfrm rot="18103853">
          <a:off x="1663070" y="1621167"/>
          <a:ext cx="568600" cy="16127"/>
        </a:xfrm>
        <a:custGeom>
          <a:avLst/>
          <a:gdLst/>
          <a:ahLst/>
          <a:cxnLst/>
          <a:rect l="0" t="0" r="0" b="0"/>
          <a:pathLst>
            <a:path>
              <a:moveTo>
                <a:pt x="0" y="8063"/>
              </a:moveTo>
              <a:lnTo>
                <a:pt x="568600"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1933155" y="1615016"/>
        <a:ext cx="28430" cy="28430"/>
      </dsp:txXfrm>
    </dsp:sp>
    <dsp:sp modelId="{8A50B2A8-3D03-4646-B286-4A49054A5366}">
      <dsp:nvSpPr>
        <dsp:cNvPr id="0" name=""/>
        <dsp:cNvSpPr/>
      </dsp:nvSpPr>
      <dsp:spPr>
        <a:xfrm>
          <a:off x="2096892" y="1200524"/>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b="0" i="0" kern="1200"/>
            <a:t>Imminent / sunken or stranded ship</a:t>
          </a:r>
          <a:endParaRPr lang="pt-PT" sz="800" kern="1200"/>
        </a:p>
      </dsp:txBody>
      <dsp:txXfrm>
        <a:off x="2107840" y="1211472"/>
        <a:ext cx="725714" cy="351909"/>
      </dsp:txXfrm>
    </dsp:sp>
    <dsp:sp modelId="{B55E7047-EE4B-4111-B7A8-3885725B0508}">
      <dsp:nvSpPr>
        <dsp:cNvPr id="0" name=""/>
        <dsp:cNvSpPr/>
      </dsp:nvSpPr>
      <dsp:spPr>
        <a:xfrm rot="21579770">
          <a:off x="2844482" y="1372314"/>
          <a:ext cx="2395399" cy="16127"/>
        </a:xfrm>
        <a:custGeom>
          <a:avLst/>
          <a:gdLst/>
          <a:ahLst/>
          <a:cxnLst/>
          <a:rect l="0" t="0" r="0" b="0"/>
          <a:pathLst>
            <a:path>
              <a:moveTo>
                <a:pt x="0" y="8063"/>
              </a:moveTo>
              <a:lnTo>
                <a:pt x="2395399"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pt-PT" sz="700" kern="1200"/>
        </a:p>
      </dsp:txBody>
      <dsp:txXfrm>
        <a:off x="3982296" y="1320493"/>
        <a:ext cx="119769" cy="119769"/>
      </dsp:txXfrm>
    </dsp:sp>
    <dsp:sp modelId="{8EF89F46-AFF0-4D93-ADE4-9F6D48AB078E}">
      <dsp:nvSpPr>
        <dsp:cNvPr id="0" name=""/>
        <dsp:cNvSpPr/>
      </dsp:nvSpPr>
      <dsp:spPr>
        <a:xfrm>
          <a:off x="5239860" y="1186428"/>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MSI / NDM / AIS /  V-AIS / COLREGs</a:t>
          </a:r>
          <a:endParaRPr lang="pt-PT" sz="800" kern="1200" baseline="30000"/>
        </a:p>
      </dsp:txBody>
      <dsp:txXfrm>
        <a:off x="5250808" y="1197376"/>
        <a:ext cx="725714" cy="351909"/>
      </dsp:txXfrm>
    </dsp:sp>
    <dsp:sp modelId="{625CA937-E4E1-45D9-B7EB-DB25E13FE0B4}">
      <dsp:nvSpPr>
        <dsp:cNvPr id="0" name=""/>
        <dsp:cNvSpPr/>
      </dsp:nvSpPr>
      <dsp:spPr>
        <a:xfrm rot="3496147">
          <a:off x="1663070" y="2104778"/>
          <a:ext cx="568600" cy="16127"/>
        </a:xfrm>
        <a:custGeom>
          <a:avLst/>
          <a:gdLst/>
          <a:ahLst/>
          <a:cxnLst/>
          <a:rect l="0" t="0" r="0" b="0"/>
          <a:pathLst>
            <a:path>
              <a:moveTo>
                <a:pt x="0" y="8063"/>
              </a:moveTo>
              <a:lnTo>
                <a:pt x="568600"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1933155" y="2098627"/>
        <a:ext cx="28430" cy="28430"/>
      </dsp:txXfrm>
    </dsp:sp>
    <dsp:sp modelId="{25FB73A7-C65F-45FF-B103-681BD07A850B}">
      <dsp:nvSpPr>
        <dsp:cNvPr id="0" name=""/>
        <dsp:cNvSpPr/>
      </dsp:nvSpPr>
      <dsp:spPr>
        <a:xfrm>
          <a:off x="2096892" y="2167744"/>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Any object lost from a ship</a:t>
          </a:r>
        </a:p>
      </dsp:txBody>
      <dsp:txXfrm>
        <a:off x="2107840" y="2178692"/>
        <a:ext cx="725714" cy="351909"/>
      </dsp:txXfrm>
    </dsp:sp>
    <dsp:sp modelId="{63BB7DD9-92AD-40E9-8C01-A01C92426EDC}">
      <dsp:nvSpPr>
        <dsp:cNvPr id="0" name=""/>
        <dsp:cNvSpPr/>
      </dsp:nvSpPr>
      <dsp:spPr>
        <a:xfrm rot="18770822">
          <a:off x="2774153" y="2185379"/>
          <a:ext cx="439742" cy="16127"/>
        </a:xfrm>
        <a:custGeom>
          <a:avLst/>
          <a:gdLst/>
          <a:ahLst/>
          <a:cxnLst/>
          <a:rect l="0" t="0" r="0" b="0"/>
          <a:pathLst>
            <a:path>
              <a:moveTo>
                <a:pt x="0" y="8063"/>
              </a:moveTo>
              <a:lnTo>
                <a:pt x="439742"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2983031" y="2182450"/>
        <a:ext cx="21987" cy="21987"/>
      </dsp:txXfrm>
    </dsp:sp>
    <dsp:sp modelId="{27F6DFF2-9F42-4AFC-A13E-754DC60D5402}">
      <dsp:nvSpPr>
        <dsp:cNvPr id="0" name=""/>
        <dsp:cNvSpPr/>
      </dsp:nvSpPr>
      <dsp:spPr>
        <a:xfrm>
          <a:off x="3143547" y="1845337"/>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Solid cargo</a:t>
          </a:r>
        </a:p>
      </dsp:txBody>
      <dsp:txXfrm>
        <a:off x="3154495" y="1856285"/>
        <a:ext cx="725714" cy="351909"/>
      </dsp:txXfrm>
    </dsp:sp>
    <dsp:sp modelId="{61DFA5F6-6DD6-4E42-B024-50B20F2FC726}">
      <dsp:nvSpPr>
        <dsp:cNvPr id="0" name=""/>
        <dsp:cNvSpPr/>
      </dsp:nvSpPr>
      <dsp:spPr>
        <a:xfrm rot="19457599">
          <a:off x="3856542" y="1916707"/>
          <a:ext cx="368273" cy="16127"/>
        </a:xfrm>
        <a:custGeom>
          <a:avLst/>
          <a:gdLst/>
          <a:ahLst/>
          <a:cxnLst/>
          <a:rect l="0" t="0" r="0" b="0"/>
          <a:pathLst>
            <a:path>
              <a:moveTo>
                <a:pt x="0" y="8063"/>
              </a:moveTo>
              <a:lnTo>
                <a:pt x="368273"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4031472" y="1915564"/>
        <a:ext cx="18413" cy="18413"/>
      </dsp:txXfrm>
    </dsp:sp>
    <dsp:sp modelId="{01710445-9077-493F-89EE-72661C7DB3BD}">
      <dsp:nvSpPr>
        <dsp:cNvPr id="0" name=""/>
        <dsp:cNvSpPr/>
      </dsp:nvSpPr>
      <dsp:spPr>
        <a:xfrm>
          <a:off x="4190201" y="1630400"/>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Sunken</a:t>
          </a:r>
        </a:p>
      </dsp:txBody>
      <dsp:txXfrm>
        <a:off x="4201149" y="1641348"/>
        <a:ext cx="725714" cy="351909"/>
      </dsp:txXfrm>
    </dsp:sp>
    <dsp:sp modelId="{8FA1D734-F472-4103-A4CF-5BBA21190FA2}">
      <dsp:nvSpPr>
        <dsp:cNvPr id="0" name=""/>
        <dsp:cNvSpPr/>
      </dsp:nvSpPr>
      <dsp:spPr>
        <a:xfrm rot="44586">
          <a:off x="4937798" y="1811182"/>
          <a:ext cx="299757" cy="16127"/>
        </a:xfrm>
        <a:custGeom>
          <a:avLst/>
          <a:gdLst/>
          <a:ahLst/>
          <a:cxnLst/>
          <a:rect l="0" t="0" r="0" b="0"/>
          <a:pathLst>
            <a:path>
              <a:moveTo>
                <a:pt x="0" y="8063"/>
              </a:moveTo>
              <a:lnTo>
                <a:pt x="299757"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5080183" y="1811752"/>
        <a:ext cx="14987" cy="14987"/>
      </dsp:txXfrm>
    </dsp:sp>
    <dsp:sp modelId="{9A7A425A-2709-416C-B97E-9653F4C8A2A6}">
      <dsp:nvSpPr>
        <dsp:cNvPr id="0" name=""/>
        <dsp:cNvSpPr/>
      </dsp:nvSpPr>
      <dsp:spPr>
        <a:xfrm>
          <a:off x="5237543" y="1634287"/>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MSI / NDM / AIS / V-AIS</a:t>
          </a:r>
        </a:p>
      </dsp:txBody>
      <dsp:txXfrm>
        <a:off x="5248491" y="1645235"/>
        <a:ext cx="725714" cy="351909"/>
      </dsp:txXfrm>
    </dsp:sp>
    <dsp:sp modelId="{B14476A1-71E5-4BD0-B6ED-4D973DB490BF}">
      <dsp:nvSpPr>
        <dsp:cNvPr id="0" name=""/>
        <dsp:cNvSpPr/>
      </dsp:nvSpPr>
      <dsp:spPr>
        <a:xfrm rot="3093712">
          <a:off x="3800162" y="2212568"/>
          <a:ext cx="481034" cy="16127"/>
        </a:xfrm>
        <a:custGeom>
          <a:avLst/>
          <a:gdLst/>
          <a:ahLst/>
          <a:cxnLst/>
          <a:rect l="0" t="0" r="0" b="0"/>
          <a:pathLst>
            <a:path>
              <a:moveTo>
                <a:pt x="0" y="8063"/>
              </a:moveTo>
              <a:lnTo>
                <a:pt x="481034"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4028653" y="2208606"/>
        <a:ext cx="24051" cy="24051"/>
      </dsp:txXfrm>
    </dsp:sp>
    <dsp:sp modelId="{E3BEBED5-43AF-48E8-A40B-C7633280F6B3}">
      <dsp:nvSpPr>
        <dsp:cNvPr id="0" name=""/>
        <dsp:cNvSpPr/>
      </dsp:nvSpPr>
      <dsp:spPr>
        <a:xfrm>
          <a:off x="4190201" y="2222122"/>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Drifting</a:t>
          </a:r>
        </a:p>
      </dsp:txBody>
      <dsp:txXfrm>
        <a:off x="4201149" y="2233070"/>
        <a:ext cx="725714" cy="351909"/>
      </dsp:txXfrm>
    </dsp:sp>
    <dsp:sp modelId="{827090CF-F734-4EED-B7BC-DA83C888EAD6}">
      <dsp:nvSpPr>
        <dsp:cNvPr id="0" name=""/>
        <dsp:cNvSpPr/>
      </dsp:nvSpPr>
      <dsp:spPr>
        <a:xfrm rot="68758">
          <a:off x="4937781" y="2403958"/>
          <a:ext cx="299799" cy="16127"/>
        </a:xfrm>
        <a:custGeom>
          <a:avLst/>
          <a:gdLst/>
          <a:ahLst/>
          <a:cxnLst/>
          <a:rect l="0" t="0" r="0" b="0"/>
          <a:pathLst>
            <a:path>
              <a:moveTo>
                <a:pt x="0" y="8063"/>
              </a:moveTo>
              <a:lnTo>
                <a:pt x="299799"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5080186" y="2404527"/>
        <a:ext cx="14989" cy="14989"/>
      </dsp:txXfrm>
    </dsp:sp>
    <dsp:sp modelId="{B204AB82-8509-4CAC-BF33-CF55A173068A}">
      <dsp:nvSpPr>
        <dsp:cNvPr id="0" name=""/>
        <dsp:cNvSpPr/>
      </dsp:nvSpPr>
      <dsp:spPr>
        <a:xfrm>
          <a:off x="5237550" y="2228118"/>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MSI / MAtoN</a:t>
          </a:r>
        </a:p>
      </dsp:txBody>
      <dsp:txXfrm>
        <a:off x="5248498" y="2239066"/>
        <a:ext cx="725714" cy="351909"/>
      </dsp:txXfrm>
    </dsp:sp>
    <dsp:sp modelId="{73F07131-EBA0-4CA6-A4D2-32BC7467F234}">
      <dsp:nvSpPr>
        <dsp:cNvPr id="0" name=""/>
        <dsp:cNvSpPr/>
      </dsp:nvSpPr>
      <dsp:spPr>
        <a:xfrm rot="2829178">
          <a:off x="2774153" y="2507786"/>
          <a:ext cx="439742" cy="16127"/>
        </a:xfrm>
        <a:custGeom>
          <a:avLst/>
          <a:gdLst/>
          <a:ahLst/>
          <a:cxnLst/>
          <a:rect l="0" t="0" r="0" b="0"/>
          <a:pathLst>
            <a:path>
              <a:moveTo>
                <a:pt x="0" y="8063"/>
              </a:moveTo>
              <a:lnTo>
                <a:pt x="439742"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2983031" y="2504857"/>
        <a:ext cx="21987" cy="21987"/>
      </dsp:txXfrm>
    </dsp:sp>
    <dsp:sp modelId="{C8BC73BE-89DD-404F-9365-FC5DF9AFABE2}">
      <dsp:nvSpPr>
        <dsp:cNvPr id="0" name=""/>
        <dsp:cNvSpPr/>
      </dsp:nvSpPr>
      <dsp:spPr>
        <a:xfrm>
          <a:off x="3143547" y="2490151"/>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Liquid</a:t>
          </a:r>
        </a:p>
      </dsp:txBody>
      <dsp:txXfrm>
        <a:off x="3154495" y="2501099"/>
        <a:ext cx="725714" cy="351909"/>
      </dsp:txXfrm>
    </dsp:sp>
    <dsp:sp modelId="{1B68FCB5-FFFE-49B3-99FA-0EEB49025E9F}">
      <dsp:nvSpPr>
        <dsp:cNvPr id="0" name=""/>
        <dsp:cNvSpPr/>
      </dsp:nvSpPr>
      <dsp:spPr>
        <a:xfrm rot="19115311">
          <a:off x="3841310" y="2537115"/>
          <a:ext cx="398736" cy="16127"/>
        </a:xfrm>
        <a:custGeom>
          <a:avLst/>
          <a:gdLst/>
          <a:ahLst/>
          <a:cxnLst/>
          <a:rect l="0" t="0" r="0" b="0"/>
          <a:pathLst>
            <a:path>
              <a:moveTo>
                <a:pt x="0" y="8063"/>
              </a:moveTo>
              <a:lnTo>
                <a:pt x="398736"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4030710" y="2535211"/>
        <a:ext cx="19936" cy="19936"/>
      </dsp:txXfrm>
    </dsp:sp>
    <dsp:sp modelId="{5465258C-CE9A-40D7-A478-F6F19CC3407C}">
      <dsp:nvSpPr>
        <dsp:cNvPr id="0" name=""/>
        <dsp:cNvSpPr/>
      </dsp:nvSpPr>
      <dsp:spPr>
        <a:xfrm>
          <a:off x="4190201" y="2226402"/>
          <a:ext cx="747610" cy="373805"/>
        </a:xfrm>
        <a:prstGeom prst="roundRect">
          <a:avLst>
            <a:gd name="adj" fmla="val 10000"/>
          </a:avLst>
        </a:prstGeom>
        <a:no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pt-PT" sz="800" kern="1200"/>
        </a:p>
      </dsp:txBody>
      <dsp:txXfrm>
        <a:off x="4201149" y="2237350"/>
        <a:ext cx="725714" cy="351909"/>
      </dsp:txXfrm>
    </dsp:sp>
    <dsp:sp modelId="{CFDB1140-0396-4E79-8E01-6192D7D82134}">
      <dsp:nvSpPr>
        <dsp:cNvPr id="0" name=""/>
        <dsp:cNvSpPr/>
      </dsp:nvSpPr>
      <dsp:spPr>
        <a:xfrm rot="3993256">
          <a:off x="513696" y="2681586"/>
          <a:ext cx="788872" cy="16127"/>
        </a:xfrm>
        <a:custGeom>
          <a:avLst/>
          <a:gdLst/>
          <a:ahLst/>
          <a:cxnLst/>
          <a:rect l="0" t="0" r="0" b="0"/>
          <a:pathLst>
            <a:path>
              <a:moveTo>
                <a:pt x="0" y="8063"/>
              </a:moveTo>
              <a:lnTo>
                <a:pt x="788872" y="80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888410" y="2669928"/>
        <a:ext cx="39443" cy="39443"/>
      </dsp:txXfrm>
    </dsp:sp>
    <dsp:sp modelId="{E015DB1F-EC6F-4C52-80BA-D66E32263EBF}">
      <dsp:nvSpPr>
        <dsp:cNvPr id="0" name=""/>
        <dsp:cNvSpPr/>
      </dsp:nvSpPr>
      <dsp:spPr>
        <a:xfrm>
          <a:off x="1065071" y="2864618"/>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Minor hazards </a:t>
          </a:r>
        </a:p>
      </dsp:txBody>
      <dsp:txXfrm>
        <a:off x="1076019" y="2875566"/>
        <a:ext cx="725714" cy="351909"/>
      </dsp:txXfrm>
    </dsp:sp>
    <dsp:sp modelId="{AA82471E-BC96-4CCD-ADA3-8B34085AA208}">
      <dsp:nvSpPr>
        <dsp:cNvPr id="0" name=""/>
        <dsp:cNvSpPr/>
      </dsp:nvSpPr>
      <dsp:spPr>
        <a:xfrm rot="21595186">
          <a:off x="1812679" y="3041057"/>
          <a:ext cx="3427761" cy="16127"/>
        </a:xfrm>
        <a:custGeom>
          <a:avLst/>
          <a:gdLst/>
          <a:ahLst/>
          <a:cxnLst/>
          <a:rect l="0" t="0" r="0" b="0"/>
          <a:pathLst>
            <a:path>
              <a:moveTo>
                <a:pt x="0" y="8063"/>
              </a:moveTo>
              <a:lnTo>
                <a:pt x="3427761"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pt-PT" sz="700" kern="1200"/>
        </a:p>
      </dsp:txBody>
      <dsp:txXfrm>
        <a:off x="3440866" y="2963427"/>
        <a:ext cx="171388" cy="171388"/>
      </dsp:txXfrm>
    </dsp:sp>
    <dsp:sp modelId="{B2C89ABE-9A85-41A9-9D3B-0D4016091692}">
      <dsp:nvSpPr>
        <dsp:cNvPr id="0" name=""/>
        <dsp:cNvSpPr/>
      </dsp:nvSpPr>
      <dsp:spPr>
        <a:xfrm>
          <a:off x="5240439" y="2859818"/>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MSI</a:t>
          </a:r>
        </a:p>
      </dsp:txBody>
      <dsp:txXfrm>
        <a:off x="5251387" y="2870766"/>
        <a:ext cx="725714" cy="35190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CCC2E-4F68-4A60-8499-30441C808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Recommendation template 18Jun16 (1).dotx</Template>
  <TotalTime>169</TotalTime>
  <Pages>5</Pages>
  <Words>504</Words>
  <Characters>2876</Characters>
  <Application>Microsoft Office Word</Application>
  <DocSecurity>0</DocSecurity>
  <Lines>23</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3374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Field</dc:creator>
  <cp:keywords/>
  <dc:description/>
  <cp:lastModifiedBy>Wim</cp:lastModifiedBy>
  <cp:revision>19</cp:revision>
  <dcterms:created xsi:type="dcterms:W3CDTF">2016-10-25T08:08:00Z</dcterms:created>
  <dcterms:modified xsi:type="dcterms:W3CDTF">2017-08-13T09:48:00Z</dcterms:modified>
  <cp:category/>
</cp:coreProperties>
</file>